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206914586"/>
        <w:docPartObj>
          <w:docPartGallery w:val="Cover Pages"/>
          <w:docPartUnique/>
        </w:docPartObj>
      </w:sdtPr>
      <w:sdtEndPr>
        <w:rPr>
          <w:rFonts w:asciiTheme="majorHAnsi" w:eastAsiaTheme="majorEastAsia" w:hAnsiTheme="majorHAnsi" w:cstheme="majorBidi"/>
          <w:color w:val="5B9BD5" w:themeColor="accent1"/>
          <w:sz w:val="88"/>
          <w:szCs w:val="88"/>
          <w:lang w:val="en-US"/>
        </w:rPr>
      </w:sdtEndPr>
      <w:sdtContent>
        <w:p w14:paraId="4C66C027" w14:textId="77777777" w:rsidR="00764244" w:rsidRPr="00532A7F" w:rsidRDefault="00764244" w:rsidP="00764244">
          <w:pPr>
            <w:autoSpaceDE w:val="0"/>
            <w:autoSpaceDN w:val="0"/>
            <w:adjustRightInd w:val="0"/>
            <w:spacing w:after="0" w:line="240" w:lineRule="auto"/>
            <w:jc w:val="right"/>
            <w:rPr>
              <w:rFonts w:cs="Times New Roman"/>
              <w:b/>
              <w:bCs/>
              <w:i/>
              <w:iCs/>
            </w:rPr>
          </w:pPr>
        </w:p>
        <w:p w14:paraId="1CE66F50" w14:textId="45E22A74" w:rsidR="00764244" w:rsidRDefault="00764244" w:rsidP="00764244">
          <w:pPr>
            <w:jc w:val="both"/>
            <w:rPr>
              <w:b/>
              <w:bCs/>
              <w:sz w:val="24"/>
              <w:szCs w:val="24"/>
            </w:rPr>
          </w:pPr>
          <w:r w:rsidRPr="002D69FE">
            <w:rPr>
              <w:b/>
              <w:bCs/>
              <w:noProof/>
              <w:sz w:val="24"/>
              <w:szCs w:val="24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290CE3F1" wp14:editId="6E915237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8745855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Textové pole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2F7E70B" w14:textId="77777777" w:rsidR="001014A6" w:rsidRDefault="001014A6" w:rsidP="00764244">
                                <w:pPr>
                                  <w:pStyle w:val="Bezmezer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type w14:anchorId="290CE3F1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52" o:spid="_x0000_s1026" type="#_x0000_t202" style="position:absolute;left:0;text-align:left;margin-left:0;margin-top:0;width:8in;height:1in;z-index:251658240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" filled="f" stroked="f" strokeweight=".5pt">
                    <v:textbox inset="126pt,0,54pt,0">
                      <w:txbxContent>
                        <w:p w14:paraId="72F7E70B" w14:textId="77777777" w:rsidR="001014A6" w:rsidRDefault="001014A6" w:rsidP="00764244">
                          <w:pPr>
                            <w:pStyle w:val="Bezmezer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2D69FE" w:rsidRPr="002D69FE">
            <w:rPr>
              <w:b/>
              <w:bCs/>
              <w:sz w:val="24"/>
              <w:szCs w:val="24"/>
            </w:rPr>
            <w:t>Příloha č. 2 zadávací dokumentace – Funkční a technická specifikace veřejné zakázky</w:t>
          </w:r>
        </w:p>
        <w:p w14:paraId="3AFA3FF6" w14:textId="77777777" w:rsidR="0080485A" w:rsidRDefault="002D69FE" w:rsidP="00C767A3">
          <w:pPr>
            <w:spacing w:after="0"/>
            <w:jc w:val="center"/>
            <w:rPr>
              <w:b/>
              <w:bCs/>
              <w:sz w:val="28"/>
              <w:szCs w:val="28"/>
            </w:rPr>
          </w:pPr>
          <w:r w:rsidRPr="002D69FE">
            <w:rPr>
              <w:b/>
              <w:bCs/>
              <w:sz w:val="28"/>
              <w:szCs w:val="28"/>
            </w:rPr>
            <w:t>Funkční a technická specifikace veřejné zakázky</w:t>
          </w:r>
        </w:p>
        <w:p w14:paraId="3E39FBF0" w14:textId="62C1AC42" w:rsidR="00764244" w:rsidRPr="00C767A3" w:rsidRDefault="00000000" w:rsidP="00C767A3">
          <w:pPr>
            <w:spacing w:after="0"/>
            <w:jc w:val="center"/>
            <w:rPr>
              <w:b/>
              <w:bCs/>
              <w:sz w:val="28"/>
              <w:szCs w:val="28"/>
            </w:rPr>
          </w:pPr>
        </w:p>
      </w:sdtContent>
    </w:sdt>
    <w:bookmarkStart w:id="0" w:name="_Toc413250944" w:displacedByCustomXml="prev"/>
    <w:bookmarkEnd w:id="0" w:displacedByCustomXml="next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cs-CZ"/>
        </w:rPr>
        <w:id w:val="-50890670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18300C6" w14:textId="345181DD" w:rsidR="00764244" w:rsidRDefault="00764244" w:rsidP="0080485A">
          <w:pPr>
            <w:pStyle w:val="Nadpisobsahu"/>
            <w:tabs>
              <w:tab w:val="right" w:pos="9070"/>
            </w:tabs>
            <w:jc w:val="both"/>
          </w:pPr>
          <w:proofErr w:type="spellStart"/>
          <w:r>
            <w:t>Obsah</w:t>
          </w:r>
          <w:proofErr w:type="spellEnd"/>
          <w:r w:rsidR="0080485A">
            <w:tab/>
          </w:r>
        </w:p>
        <w:p w14:paraId="0091F6E6" w14:textId="77777777" w:rsidR="00923FD4" w:rsidRDefault="00764244" w:rsidP="00764244">
          <w:pPr>
            <w:pStyle w:val="Obsah1"/>
            <w:tabs>
              <w:tab w:val="left" w:pos="440"/>
              <w:tab w:val="right" w:leader="dot" w:pos="9062"/>
            </w:tabs>
            <w:rPr>
              <w:noProof/>
            </w:rPr>
          </w:pPr>
          <w:r>
            <w:t xml:space="preserve"> </w:t>
          </w: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7AB98907" w14:textId="32F5081B" w:rsidR="00923FD4" w:rsidRDefault="00000000">
          <w:pPr>
            <w:pStyle w:val="Obsah1"/>
            <w:tabs>
              <w:tab w:val="left" w:pos="440"/>
              <w:tab w:val="right" w:leader="dot" w:pos="9060"/>
            </w:tabs>
            <w:rPr>
              <w:rFonts w:cstheme="minorBidi"/>
              <w:noProof/>
              <w:kern w:val="2"/>
              <w:lang w:val="cs-CZ" w:eastAsia="cs-CZ"/>
              <w14:ligatures w14:val="standardContextual"/>
            </w:rPr>
          </w:pPr>
          <w:hyperlink w:anchor="_Toc150840538" w:history="1">
            <w:r w:rsidR="00923FD4" w:rsidRPr="003F29F4">
              <w:rPr>
                <w:rStyle w:val="Hypertextovodkaz"/>
                <w:noProof/>
              </w:rPr>
              <w:t>1</w:t>
            </w:r>
            <w:r w:rsidR="00923FD4">
              <w:rPr>
                <w:rFonts w:cstheme="minorBidi"/>
                <w:noProof/>
                <w:kern w:val="2"/>
                <w:lang w:val="cs-CZ" w:eastAsia="cs-CZ"/>
                <w14:ligatures w14:val="standardContextual"/>
              </w:rPr>
              <w:tab/>
            </w:r>
            <w:r w:rsidR="00923FD4" w:rsidRPr="003F29F4">
              <w:rPr>
                <w:rStyle w:val="Hypertextovodkaz"/>
                <w:noProof/>
              </w:rPr>
              <w:t>Rozšíření stávající telekomunikační infrastruktury</w:t>
            </w:r>
            <w:r w:rsidR="00923FD4">
              <w:rPr>
                <w:noProof/>
                <w:webHidden/>
              </w:rPr>
              <w:tab/>
            </w:r>
            <w:r w:rsidR="00923FD4">
              <w:rPr>
                <w:noProof/>
                <w:webHidden/>
              </w:rPr>
              <w:fldChar w:fldCharType="begin"/>
            </w:r>
            <w:r w:rsidR="00923FD4">
              <w:rPr>
                <w:noProof/>
                <w:webHidden/>
              </w:rPr>
              <w:instrText xml:space="preserve"> PAGEREF _Toc150840538 \h </w:instrText>
            </w:r>
            <w:r w:rsidR="00923FD4">
              <w:rPr>
                <w:noProof/>
                <w:webHidden/>
              </w:rPr>
            </w:r>
            <w:r w:rsidR="00923FD4">
              <w:rPr>
                <w:noProof/>
                <w:webHidden/>
              </w:rPr>
              <w:fldChar w:fldCharType="separate"/>
            </w:r>
            <w:r w:rsidR="00923FD4">
              <w:rPr>
                <w:noProof/>
                <w:webHidden/>
              </w:rPr>
              <w:t>1</w:t>
            </w:r>
            <w:r w:rsidR="00923FD4">
              <w:rPr>
                <w:noProof/>
                <w:webHidden/>
              </w:rPr>
              <w:fldChar w:fldCharType="end"/>
            </w:r>
          </w:hyperlink>
        </w:p>
        <w:p w14:paraId="3ACAC994" w14:textId="6AF778AB" w:rsidR="00923FD4" w:rsidRDefault="00000000">
          <w:pPr>
            <w:pStyle w:val="Obsah2"/>
            <w:tabs>
              <w:tab w:val="left" w:pos="880"/>
              <w:tab w:val="right" w:leader="dot" w:pos="9060"/>
            </w:tabs>
            <w:rPr>
              <w:rFonts w:cstheme="minorBidi"/>
              <w:noProof/>
              <w:kern w:val="2"/>
              <w:lang w:val="cs-CZ" w:eastAsia="cs-CZ"/>
              <w14:ligatures w14:val="standardContextual"/>
            </w:rPr>
          </w:pPr>
          <w:hyperlink w:anchor="_Toc150840539" w:history="1">
            <w:r w:rsidR="00923FD4" w:rsidRPr="003F29F4">
              <w:rPr>
                <w:rStyle w:val="Hypertextovodkaz"/>
                <w:noProof/>
              </w:rPr>
              <w:t>1.1</w:t>
            </w:r>
            <w:r w:rsidR="00923FD4">
              <w:rPr>
                <w:rFonts w:cstheme="minorBidi"/>
                <w:noProof/>
                <w:kern w:val="2"/>
                <w:lang w:val="cs-CZ" w:eastAsia="cs-CZ"/>
                <w14:ligatures w14:val="standardContextual"/>
              </w:rPr>
              <w:tab/>
            </w:r>
            <w:r w:rsidR="00923FD4" w:rsidRPr="003F29F4">
              <w:rPr>
                <w:rStyle w:val="Hypertextovodkaz"/>
                <w:noProof/>
              </w:rPr>
              <w:t>Rozšíření stávající telekomunikační infrastruktury musí splňovat následující požadavky</w:t>
            </w:r>
            <w:r w:rsidR="00923FD4">
              <w:rPr>
                <w:noProof/>
                <w:webHidden/>
              </w:rPr>
              <w:tab/>
            </w:r>
            <w:r w:rsidR="00923FD4">
              <w:rPr>
                <w:noProof/>
                <w:webHidden/>
              </w:rPr>
              <w:fldChar w:fldCharType="begin"/>
            </w:r>
            <w:r w:rsidR="00923FD4">
              <w:rPr>
                <w:noProof/>
                <w:webHidden/>
              </w:rPr>
              <w:instrText xml:space="preserve"> PAGEREF _Toc150840539 \h </w:instrText>
            </w:r>
            <w:r w:rsidR="00923FD4">
              <w:rPr>
                <w:noProof/>
                <w:webHidden/>
              </w:rPr>
            </w:r>
            <w:r w:rsidR="00923FD4">
              <w:rPr>
                <w:noProof/>
                <w:webHidden/>
              </w:rPr>
              <w:fldChar w:fldCharType="separate"/>
            </w:r>
            <w:r w:rsidR="00923FD4">
              <w:rPr>
                <w:noProof/>
                <w:webHidden/>
              </w:rPr>
              <w:t>1</w:t>
            </w:r>
            <w:r w:rsidR="00923FD4">
              <w:rPr>
                <w:noProof/>
                <w:webHidden/>
              </w:rPr>
              <w:fldChar w:fldCharType="end"/>
            </w:r>
          </w:hyperlink>
        </w:p>
        <w:p w14:paraId="10A417B2" w14:textId="5942C011" w:rsidR="00923FD4" w:rsidRDefault="00000000">
          <w:pPr>
            <w:pStyle w:val="Obsah1"/>
            <w:tabs>
              <w:tab w:val="left" w:pos="440"/>
              <w:tab w:val="right" w:leader="dot" w:pos="9060"/>
            </w:tabs>
            <w:rPr>
              <w:rFonts w:cstheme="minorBidi"/>
              <w:noProof/>
              <w:kern w:val="2"/>
              <w:lang w:val="cs-CZ" w:eastAsia="cs-CZ"/>
              <w14:ligatures w14:val="standardContextual"/>
            </w:rPr>
          </w:pPr>
          <w:hyperlink w:anchor="_Toc150840540" w:history="1">
            <w:r w:rsidR="00923FD4" w:rsidRPr="003F29F4">
              <w:rPr>
                <w:rStyle w:val="Hypertextovodkaz"/>
                <w:noProof/>
              </w:rPr>
              <w:t>2</w:t>
            </w:r>
            <w:r w:rsidR="00923FD4">
              <w:rPr>
                <w:rFonts w:cstheme="minorBidi"/>
                <w:noProof/>
                <w:kern w:val="2"/>
                <w:lang w:val="cs-CZ" w:eastAsia="cs-CZ"/>
                <w14:ligatures w14:val="standardContextual"/>
              </w:rPr>
              <w:tab/>
            </w:r>
            <w:r w:rsidR="00923FD4" w:rsidRPr="003F29F4">
              <w:rPr>
                <w:rStyle w:val="Hypertextovodkaz"/>
                <w:noProof/>
              </w:rPr>
              <w:t>Technické řešení poptávaného rozšíření</w:t>
            </w:r>
            <w:r w:rsidR="00923FD4">
              <w:rPr>
                <w:noProof/>
                <w:webHidden/>
              </w:rPr>
              <w:tab/>
            </w:r>
            <w:r w:rsidR="00923FD4">
              <w:rPr>
                <w:noProof/>
                <w:webHidden/>
              </w:rPr>
              <w:fldChar w:fldCharType="begin"/>
            </w:r>
            <w:r w:rsidR="00923FD4">
              <w:rPr>
                <w:noProof/>
                <w:webHidden/>
              </w:rPr>
              <w:instrText xml:space="preserve"> PAGEREF _Toc150840540 \h </w:instrText>
            </w:r>
            <w:r w:rsidR="00923FD4">
              <w:rPr>
                <w:noProof/>
                <w:webHidden/>
              </w:rPr>
            </w:r>
            <w:r w:rsidR="00923FD4">
              <w:rPr>
                <w:noProof/>
                <w:webHidden/>
              </w:rPr>
              <w:fldChar w:fldCharType="separate"/>
            </w:r>
            <w:r w:rsidR="00923FD4">
              <w:rPr>
                <w:noProof/>
                <w:webHidden/>
              </w:rPr>
              <w:t>1</w:t>
            </w:r>
            <w:r w:rsidR="00923FD4">
              <w:rPr>
                <w:noProof/>
                <w:webHidden/>
              </w:rPr>
              <w:fldChar w:fldCharType="end"/>
            </w:r>
          </w:hyperlink>
        </w:p>
        <w:p w14:paraId="022DD4D8" w14:textId="61FA9D7C" w:rsidR="00923FD4" w:rsidRDefault="00000000">
          <w:pPr>
            <w:pStyle w:val="Obsah2"/>
            <w:tabs>
              <w:tab w:val="left" w:pos="880"/>
              <w:tab w:val="right" w:leader="dot" w:pos="9060"/>
            </w:tabs>
            <w:rPr>
              <w:rFonts w:cstheme="minorBidi"/>
              <w:noProof/>
              <w:kern w:val="2"/>
              <w:lang w:val="cs-CZ" w:eastAsia="cs-CZ"/>
              <w14:ligatures w14:val="standardContextual"/>
            </w:rPr>
          </w:pPr>
          <w:hyperlink w:anchor="_Toc150840541" w:history="1">
            <w:r w:rsidR="00923FD4" w:rsidRPr="003F29F4">
              <w:rPr>
                <w:rStyle w:val="Hypertextovodkaz"/>
                <w:noProof/>
              </w:rPr>
              <w:t>2.1</w:t>
            </w:r>
            <w:r w:rsidR="00923FD4">
              <w:rPr>
                <w:rFonts w:cstheme="minorBidi"/>
                <w:noProof/>
                <w:kern w:val="2"/>
                <w:lang w:val="cs-CZ" w:eastAsia="cs-CZ"/>
                <w14:ligatures w14:val="standardContextual"/>
              </w:rPr>
              <w:tab/>
            </w:r>
            <w:r w:rsidR="00923FD4" w:rsidRPr="003F29F4">
              <w:rPr>
                <w:rStyle w:val="Hypertextovodkaz"/>
                <w:noProof/>
              </w:rPr>
              <w:t>Koncové VoIP zařízení</w:t>
            </w:r>
            <w:r w:rsidR="00923FD4">
              <w:rPr>
                <w:noProof/>
                <w:webHidden/>
              </w:rPr>
              <w:tab/>
            </w:r>
            <w:r w:rsidR="00923FD4">
              <w:rPr>
                <w:noProof/>
                <w:webHidden/>
              </w:rPr>
              <w:fldChar w:fldCharType="begin"/>
            </w:r>
            <w:r w:rsidR="00923FD4">
              <w:rPr>
                <w:noProof/>
                <w:webHidden/>
              </w:rPr>
              <w:instrText xml:space="preserve"> PAGEREF _Toc150840541 \h </w:instrText>
            </w:r>
            <w:r w:rsidR="00923FD4">
              <w:rPr>
                <w:noProof/>
                <w:webHidden/>
              </w:rPr>
            </w:r>
            <w:r w:rsidR="00923FD4">
              <w:rPr>
                <w:noProof/>
                <w:webHidden/>
              </w:rPr>
              <w:fldChar w:fldCharType="separate"/>
            </w:r>
            <w:r w:rsidR="00923FD4">
              <w:rPr>
                <w:noProof/>
                <w:webHidden/>
              </w:rPr>
              <w:t>1</w:t>
            </w:r>
            <w:r w:rsidR="00923FD4">
              <w:rPr>
                <w:noProof/>
                <w:webHidden/>
              </w:rPr>
              <w:fldChar w:fldCharType="end"/>
            </w:r>
          </w:hyperlink>
        </w:p>
        <w:p w14:paraId="334B1964" w14:textId="56ED7969" w:rsidR="00923FD4" w:rsidRDefault="00000000">
          <w:pPr>
            <w:pStyle w:val="Obsah2"/>
            <w:tabs>
              <w:tab w:val="left" w:pos="880"/>
              <w:tab w:val="right" w:leader="dot" w:pos="9060"/>
            </w:tabs>
            <w:rPr>
              <w:rFonts w:cstheme="minorBidi"/>
              <w:noProof/>
              <w:kern w:val="2"/>
              <w:lang w:val="cs-CZ" w:eastAsia="cs-CZ"/>
              <w14:ligatures w14:val="standardContextual"/>
            </w:rPr>
          </w:pPr>
          <w:hyperlink w:anchor="_Toc150840542" w:history="1">
            <w:r w:rsidR="00923FD4" w:rsidRPr="003F29F4">
              <w:rPr>
                <w:rStyle w:val="Hypertextovodkaz"/>
                <w:noProof/>
              </w:rPr>
              <w:t>2.2</w:t>
            </w:r>
            <w:r w:rsidR="00923FD4">
              <w:rPr>
                <w:rFonts w:cstheme="minorBidi"/>
                <w:noProof/>
                <w:kern w:val="2"/>
                <w:lang w:val="cs-CZ" w:eastAsia="cs-CZ"/>
                <w14:ligatures w14:val="standardContextual"/>
              </w:rPr>
              <w:tab/>
            </w:r>
            <w:r w:rsidR="00923FD4" w:rsidRPr="003F29F4">
              <w:rPr>
                <w:rStyle w:val="Hypertextovodkaz"/>
                <w:noProof/>
              </w:rPr>
              <w:t>Licence</w:t>
            </w:r>
            <w:r w:rsidR="00923FD4">
              <w:rPr>
                <w:noProof/>
                <w:webHidden/>
              </w:rPr>
              <w:tab/>
            </w:r>
            <w:r w:rsidR="00923FD4">
              <w:rPr>
                <w:noProof/>
                <w:webHidden/>
              </w:rPr>
              <w:fldChar w:fldCharType="begin"/>
            </w:r>
            <w:r w:rsidR="00923FD4">
              <w:rPr>
                <w:noProof/>
                <w:webHidden/>
              </w:rPr>
              <w:instrText xml:space="preserve"> PAGEREF _Toc150840542 \h </w:instrText>
            </w:r>
            <w:r w:rsidR="00923FD4">
              <w:rPr>
                <w:noProof/>
                <w:webHidden/>
              </w:rPr>
            </w:r>
            <w:r w:rsidR="00923FD4">
              <w:rPr>
                <w:noProof/>
                <w:webHidden/>
              </w:rPr>
              <w:fldChar w:fldCharType="separate"/>
            </w:r>
            <w:r w:rsidR="00923FD4">
              <w:rPr>
                <w:noProof/>
                <w:webHidden/>
              </w:rPr>
              <w:t>4</w:t>
            </w:r>
            <w:r w:rsidR="00923FD4">
              <w:rPr>
                <w:noProof/>
                <w:webHidden/>
              </w:rPr>
              <w:fldChar w:fldCharType="end"/>
            </w:r>
          </w:hyperlink>
        </w:p>
        <w:p w14:paraId="6319F0A3" w14:textId="48171152" w:rsidR="00923FD4" w:rsidRDefault="00000000">
          <w:pPr>
            <w:pStyle w:val="Obsah1"/>
            <w:tabs>
              <w:tab w:val="left" w:pos="440"/>
              <w:tab w:val="right" w:leader="dot" w:pos="9060"/>
            </w:tabs>
            <w:rPr>
              <w:rFonts w:cstheme="minorBidi"/>
              <w:noProof/>
              <w:kern w:val="2"/>
              <w:lang w:val="cs-CZ" w:eastAsia="cs-CZ"/>
              <w14:ligatures w14:val="standardContextual"/>
            </w:rPr>
          </w:pPr>
          <w:hyperlink w:anchor="_Toc150840543" w:history="1">
            <w:r w:rsidR="00923FD4" w:rsidRPr="003F29F4">
              <w:rPr>
                <w:rStyle w:val="Hypertextovodkaz"/>
                <w:noProof/>
              </w:rPr>
              <w:t>3</w:t>
            </w:r>
            <w:r w:rsidR="00923FD4">
              <w:rPr>
                <w:rFonts w:cstheme="minorBidi"/>
                <w:noProof/>
                <w:kern w:val="2"/>
                <w:lang w:val="cs-CZ" w:eastAsia="cs-CZ"/>
                <w14:ligatures w14:val="standardContextual"/>
              </w:rPr>
              <w:tab/>
            </w:r>
            <w:r w:rsidR="00923FD4" w:rsidRPr="003F29F4">
              <w:rPr>
                <w:rStyle w:val="Hypertextovodkaz"/>
                <w:noProof/>
              </w:rPr>
              <w:t>Obecné požadavky na záruku a kvalitu</w:t>
            </w:r>
            <w:r w:rsidR="00923FD4">
              <w:rPr>
                <w:noProof/>
                <w:webHidden/>
              </w:rPr>
              <w:tab/>
            </w:r>
            <w:r w:rsidR="00923FD4">
              <w:rPr>
                <w:noProof/>
                <w:webHidden/>
              </w:rPr>
              <w:fldChar w:fldCharType="begin"/>
            </w:r>
            <w:r w:rsidR="00923FD4">
              <w:rPr>
                <w:noProof/>
                <w:webHidden/>
              </w:rPr>
              <w:instrText xml:space="preserve"> PAGEREF _Toc150840543 \h </w:instrText>
            </w:r>
            <w:r w:rsidR="00923FD4">
              <w:rPr>
                <w:noProof/>
                <w:webHidden/>
              </w:rPr>
            </w:r>
            <w:r w:rsidR="00923FD4">
              <w:rPr>
                <w:noProof/>
                <w:webHidden/>
              </w:rPr>
              <w:fldChar w:fldCharType="separate"/>
            </w:r>
            <w:r w:rsidR="00923FD4">
              <w:rPr>
                <w:noProof/>
                <w:webHidden/>
              </w:rPr>
              <w:t>5</w:t>
            </w:r>
            <w:r w:rsidR="00923FD4">
              <w:rPr>
                <w:noProof/>
                <w:webHidden/>
              </w:rPr>
              <w:fldChar w:fldCharType="end"/>
            </w:r>
          </w:hyperlink>
        </w:p>
        <w:p w14:paraId="72B08D98" w14:textId="7E65CD3C" w:rsidR="00764244" w:rsidRDefault="00764244" w:rsidP="00764244">
          <w:pPr>
            <w:jc w:val="both"/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7A34FC72" w14:textId="62E3D078" w:rsidR="00764244" w:rsidRPr="0005280B" w:rsidRDefault="00764244" w:rsidP="0076424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DC5A7E9" w14:textId="5C7AFE56" w:rsidR="00764244" w:rsidRPr="005F1625" w:rsidRDefault="00764244" w:rsidP="00764244">
      <w:pPr>
        <w:pStyle w:val="4DNormln"/>
        <w:spacing w:before="120" w:after="120"/>
        <w:jc w:val="both"/>
        <w:rPr>
          <w:rFonts w:asciiTheme="minorHAnsi" w:hAnsiTheme="minorHAnsi" w:cstheme="minorBidi"/>
        </w:rPr>
      </w:pPr>
    </w:p>
    <w:p w14:paraId="1B321172" w14:textId="0934946F" w:rsidR="0006636A" w:rsidRPr="00EE1C28" w:rsidRDefault="00751F0A" w:rsidP="00EE1C28">
      <w:pPr>
        <w:jc w:val="both"/>
        <w:rPr>
          <w:b/>
          <w:bCs/>
          <w:sz w:val="24"/>
          <w:szCs w:val="24"/>
        </w:rPr>
      </w:pPr>
      <w:r w:rsidRPr="00EE1C28">
        <w:rPr>
          <w:b/>
          <w:bCs/>
          <w:sz w:val="24"/>
          <w:szCs w:val="24"/>
        </w:rPr>
        <w:t>Níže</w:t>
      </w:r>
      <w:r w:rsidR="008A2921" w:rsidRPr="00EE1C28">
        <w:rPr>
          <w:b/>
          <w:bCs/>
          <w:sz w:val="24"/>
          <w:szCs w:val="24"/>
        </w:rPr>
        <w:t xml:space="preserve"> v dokumentu poptávané</w:t>
      </w:r>
      <w:r w:rsidRPr="00EE1C28">
        <w:rPr>
          <w:b/>
          <w:bCs/>
          <w:sz w:val="24"/>
          <w:szCs w:val="24"/>
        </w:rPr>
        <w:t xml:space="preserve"> vlastnosti vždy vychází z platných a uznávaných standardů (IEEE, RFC, IANA, PKCS, ITU-T aj</w:t>
      </w:r>
      <w:r w:rsidR="008A2921" w:rsidRPr="00EE1C28">
        <w:rPr>
          <w:b/>
          <w:bCs/>
          <w:sz w:val="24"/>
          <w:szCs w:val="24"/>
        </w:rPr>
        <w:t>.</w:t>
      </w:r>
      <w:r w:rsidRPr="00EE1C28">
        <w:rPr>
          <w:b/>
          <w:bCs/>
          <w:sz w:val="24"/>
          <w:szCs w:val="24"/>
        </w:rPr>
        <w:t>)</w:t>
      </w:r>
      <w:r w:rsidR="008A2921" w:rsidRPr="00EE1C28">
        <w:rPr>
          <w:b/>
          <w:bCs/>
          <w:sz w:val="24"/>
          <w:szCs w:val="24"/>
        </w:rPr>
        <w:t>.</w:t>
      </w:r>
    </w:p>
    <w:p w14:paraId="3EFEA415" w14:textId="042C6BB6" w:rsidR="00EE1C28" w:rsidRDefault="00CB5093" w:rsidP="0080485A">
      <w:pPr>
        <w:pStyle w:val="Nadpis1"/>
        <w:numPr>
          <w:ilvl w:val="0"/>
          <w:numId w:val="8"/>
        </w:numPr>
      </w:pPr>
      <w:bookmarkStart w:id="1" w:name="_Toc150840538"/>
      <w:r>
        <w:t>R</w:t>
      </w:r>
      <w:r w:rsidRPr="00CB5093">
        <w:t>ozšíření stávající telekomunikační infrastruktury</w:t>
      </w:r>
      <w:bookmarkEnd w:id="1"/>
    </w:p>
    <w:p w14:paraId="5FA99085" w14:textId="057A7DDF" w:rsidR="0006636A" w:rsidRPr="00CE723A" w:rsidRDefault="00C337F3" w:rsidP="00EE1C28">
      <w:pPr>
        <w:pStyle w:val="Nadpis2"/>
        <w:spacing w:after="240"/>
      </w:pPr>
      <w:bookmarkStart w:id="2" w:name="_Toc150840539"/>
      <w:r>
        <w:t xml:space="preserve">Rozšíření </w:t>
      </w:r>
      <w:r w:rsidRPr="00C337F3">
        <w:t>stávající telekomunikační infrastruktur</w:t>
      </w:r>
      <w:r w:rsidR="00367DAA">
        <w:t xml:space="preserve">y </w:t>
      </w:r>
      <w:r w:rsidR="0006636A" w:rsidRPr="00CE723A">
        <w:t>musí splňovat následující požadavky</w:t>
      </w:r>
      <w:bookmarkEnd w:id="2"/>
    </w:p>
    <w:p w14:paraId="6EB284DB" w14:textId="4C0E0D71" w:rsidR="002A7065" w:rsidRDefault="00CB5093" w:rsidP="005D0DCA">
      <w:pPr>
        <w:jc w:val="both"/>
      </w:pPr>
      <w:r w:rsidRPr="00CB5093">
        <w:t>Požadované rozšíření se týká telekomunikační</w:t>
      </w:r>
      <w:r w:rsidR="00504F98">
        <w:t xml:space="preserve"> </w:t>
      </w:r>
      <w:proofErr w:type="spellStart"/>
      <w:r w:rsidR="00504F98">
        <w:t>VoIP</w:t>
      </w:r>
      <w:proofErr w:type="spellEnd"/>
      <w:r w:rsidRPr="00CB5093">
        <w:t xml:space="preserve"> infrastruktury, která je</w:t>
      </w:r>
      <w:r w:rsidR="00504F98">
        <w:t xml:space="preserve"> </w:t>
      </w:r>
      <w:r w:rsidRPr="00CB5093">
        <w:t>v rámci celé NPK</w:t>
      </w:r>
      <w:r w:rsidR="00504F98">
        <w:t xml:space="preserve"> jednotná a plně redundantní.</w:t>
      </w:r>
      <w:r w:rsidRPr="00CB5093">
        <w:t xml:space="preserve"> </w:t>
      </w:r>
      <w:r w:rsidR="00504F98">
        <w:t>Poptávaná forma rozšíření je d</w:t>
      </w:r>
      <w:r w:rsidRPr="00CB5093">
        <w:t xml:space="preserve">odávka koncových zařízení </w:t>
      </w:r>
      <w:r w:rsidR="00504F98">
        <w:t>a licencí</w:t>
      </w:r>
      <w:r w:rsidR="00A534E5">
        <w:t xml:space="preserve"> pro novou budovu Centrálního urgentního příjmu</w:t>
      </w:r>
      <w:r w:rsidR="00BE7BBD">
        <w:t>. Veškeré položky, jak koncových zařízení, tak licencí jsou poptávané jako samostatné položky, které spolu nijak</w:t>
      </w:r>
      <w:r w:rsidR="005E63B7">
        <w:t xml:space="preserve"> v</w:t>
      </w:r>
      <w:r w:rsidR="00900D7B">
        <w:t> </w:t>
      </w:r>
      <w:r w:rsidR="005E63B7">
        <w:t>rámci</w:t>
      </w:r>
      <w:r w:rsidR="00900D7B">
        <w:t xml:space="preserve"> požadovaného rozšíření </w:t>
      </w:r>
      <w:r w:rsidR="00FA1E3A">
        <w:t xml:space="preserve">telekomunikační </w:t>
      </w:r>
      <w:proofErr w:type="spellStart"/>
      <w:r w:rsidR="00FA1E3A">
        <w:t>VoIP</w:t>
      </w:r>
      <w:proofErr w:type="spellEnd"/>
      <w:r w:rsidR="00FA1E3A">
        <w:t xml:space="preserve"> infrastruktury </w:t>
      </w:r>
      <w:r w:rsidR="00BE7BBD">
        <w:t>nesouvisí</w:t>
      </w:r>
      <w:r w:rsidR="00CB261E">
        <w:t xml:space="preserve"> a nelze je nijak spojovat do jakéhokoliv celku.</w:t>
      </w:r>
    </w:p>
    <w:p w14:paraId="283625F2" w14:textId="77777777" w:rsidR="002A7065" w:rsidRPr="00590D77" w:rsidRDefault="002A7065" w:rsidP="002A7065">
      <w:pPr>
        <w:pStyle w:val="Odstavecseseznamem"/>
        <w:numPr>
          <w:ilvl w:val="0"/>
          <w:numId w:val="2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590D7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pevný </w:t>
      </w:r>
      <w:proofErr w:type="spellStart"/>
      <w:r w:rsidRPr="00590D77">
        <w:rPr>
          <w:rFonts w:asciiTheme="minorHAnsi" w:eastAsiaTheme="minorHAnsi" w:hAnsiTheme="minorHAnsi" w:cstheme="minorHAnsi"/>
          <w:sz w:val="22"/>
          <w:szCs w:val="22"/>
          <w:lang w:eastAsia="en-US"/>
        </w:rPr>
        <w:t>VoIP</w:t>
      </w:r>
      <w:proofErr w:type="spellEnd"/>
      <w:r w:rsidRPr="00590D7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telefon</w:t>
      </w:r>
    </w:p>
    <w:p w14:paraId="405A7BCC" w14:textId="1BE43A9D" w:rsidR="002A7065" w:rsidRPr="00590D77" w:rsidRDefault="00962053" w:rsidP="002A7065">
      <w:pPr>
        <w:pStyle w:val="Odstavecseseznamem"/>
        <w:numPr>
          <w:ilvl w:val="0"/>
          <w:numId w:val="2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ins w:id="3" w:author="Autor">
        <w:r>
          <w:rPr>
            <w:rFonts w:asciiTheme="minorHAnsi" w:eastAsiaTheme="minorHAnsi" w:hAnsiTheme="minorHAnsi" w:cstheme="minorHAnsi"/>
            <w:sz w:val="22"/>
            <w:szCs w:val="22"/>
            <w:lang w:eastAsia="en-US"/>
          </w:rPr>
          <w:t xml:space="preserve">přenosný </w:t>
        </w:r>
      </w:ins>
      <w:r w:rsidR="002A7065" w:rsidRPr="00590D7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bezdrátový </w:t>
      </w:r>
      <w:proofErr w:type="spellStart"/>
      <w:r w:rsidR="002A7065" w:rsidRPr="00590D77">
        <w:rPr>
          <w:rFonts w:asciiTheme="minorHAnsi" w:eastAsiaTheme="minorHAnsi" w:hAnsiTheme="minorHAnsi" w:cstheme="minorHAnsi"/>
          <w:sz w:val="22"/>
          <w:szCs w:val="22"/>
          <w:lang w:eastAsia="en-US"/>
        </w:rPr>
        <w:t>VoIP</w:t>
      </w:r>
      <w:proofErr w:type="spellEnd"/>
      <w:r w:rsidR="002A7065" w:rsidRPr="00590D7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telefon se základnou</w:t>
      </w:r>
      <w:ins w:id="4" w:author="Autor">
        <w:r>
          <w:rPr>
            <w:rFonts w:asciiTheme="minorHAnsi" w:eastAsiaTheme="minorHAnsi" w:hAnsiTheme="minorHAnsi" w:cstheme="minorHAnsi"/>
            <w:sz w:val="22"/>
            <w:szCs w:val="22"/>
            <w:lang w:eastAsia="en-US"/>
          </w:rPr>
          <w:t xml:space="preserve"> a ručkou</w:t>
        </w:r>
      </w:ins>
    </w:p>
    <w:p w14:paraId="6A4C1481" w14:textId="0F22A164" w:rsidR="002A7065" w:rsidRDefault="00962053" w:rsidP="002A7065">
      <w:pPr>
        <w:pStyle w:val="Odstavecseseznamem"/>
        <w:numPr>
          <w:ilvl w:val="0"/>
          <w:numId w:val="2"/>
        </w:numPr>
        <w:rPr>
          <w:ins w:id="5" w:author="Autor"/>
          <w:rFonts w:asciiTheme="minorHAnsi" w:eastAsiaTheme="minorHAnsi" w:hAnsiTheme="minorHAnsi" w:cstheme="minorHAnsi"/>
          <w:sz w:val="22"/>
          <w:szCs w:val="22"/>
          <w:lang w:eastAsia="en-US"/>
        </w:rPr>
      </w:pPr>
      <w:ins w:id="6" w:author="Autor">
        <w:r>
          <w:rPr>
            <w:rFonts w:asciiTheme="minorHAnsi" w:eastAsiaTheme="minorHAnsi" w:hAnsiTheme="minorHAnsi" w:cstheme="minorHAnsi"/>
            <w:sz w:val="22"/>
            <w:szCs w:val="22"/>
            <w:lang w:eastAsia="en-US"/>
          </w:rPr>
          <w:t xml:space="preserve">přenosný </w:t>
        </w:r>
      </w:ins>
      <w:r w:rsidR="002A7065" w:rsidRPr="00590D7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bezdrátový </w:t>
      </w:r>
      <w:proofErr w:type="spellStart"/>
      <w:r w:rsidR="002A7065" w:rsidRPr="00590D77">
        <w:rPr>
          <w:rFonts w:asciiTheme="minorHAnsi" w:eastAsiaTheme="minorHAnsi" w:hAnsiTheme="minorHAnsi" w:cstheme="minorHAnsi"/>
          <w:sz w:val="22"/>
          <w:szCs w:val="22"/>
          <w:lang w:eastAsia="en-US"/>
        </w:rPr>
        <w:t>VoIP</w:t>
      </w:r>
      <w:proofErr w:type="spellEnd"/>
      <w:r w:rsidR="002A7065" w:rsidRPr="00590D7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telefon</w:t>
      </w:r>
      <w:ins w:id="7" w:author="Autor">
        <w:r>
          <w:rPr>
            <w:rFonts w:asciiTheme="minorHAnsi" w:eastAsiaTheme="minorHAnsi" w:hAnsiTheme="minorHAnsi" w:cstheme="minorHAnsi"/>
            <w:sz w:val="22"/>
            <w:szCs w:val="22"/>
            <w:lang w:eastAsia="en-US"/>
          </w:rPr>
          <w:t xml:space="preserve"> bez základny</w:t>
        </w:r>
      </w:ins>
      <w:r w:rsidR="002A7065" w:rsidRPr="00590D7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pouze ručka</w:t>
      </w:r>
    </w:p>
    <w:p w14:paraId="699180AB" w14:textId="4E3393B6" w:rsidR="00962053" w:rsidRPr="00590D77" w:rsidRDefault="00962053" w:rsidP="002A7065">
      <w:pPr>
        <w:pStyle w:val="Odstavecseseznamem"/>
        <w:numPr>
          <w:ilvl w:val="0"/>
          <w:numId w:val="2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ins w:id="8" w:author="Autor">
        <w:r>
          <w:rPr>
            <w:rFonts w:asciiTheme="minorHAnsi" w:eastAsiaTheme="minorHAnsi" w:hAnsiTheme="minorHAnsi" w:cstheme="minorHAnsi"/>
            <w:sz w:val="22"/>
            <w:szCs w:val="22"/>
            <w:lang w:eastAsia="en-US"/>
          </w:rPr>
          <w:t xml:space="preserve">opakovač pro přenosné </w:t>
        </w:r>
        <w:proofErr w:type="spellStart"/>
        <w:r>
          <w:rPr>
            <w:rFonts w:asciiTheme="minorHAnsi" w:eastAsiaTheme="minorHAnsi" w:hAnsiTheme="minorHAnsi" w:cstheme="minorHAnsi"/>
            <w:sz w:val="22"/>
            <w:szCs w:val="22"/>
            <w:lang w:eastAsia="en-US"/>
          </w:rPr>
          <w:t>VoIP</w:t>
        </w:r>
        <w:proofErr w:type="spellEnd"/>
        <w:r>
          <w:rPr>
            <w:rFonts w:asciiTheme="minorHAnsi" w:eastAsiaTheme="minorHAnsi" w:hAnsiTheme="minorHAnsi" w:cstheme="minorHAnsi"/>
            <w:sz w:val="22"/>
            <w:szCs w:val="22"/>
            <w:lang w:eastAsia="en-US"/>
          </w:rPr>
          <w:t xml:space="preserve"> telefony</w:t>
        </w:r>
      </w:ins>
    </w:p>
    <w:p w14:paraId="03BB7913" w14:textId="799FC1AB" w:rsidR="002A7065" w:rsidRPr="00590D77" w:rsidRDefault="002A7065" w:rsidP="002A7065">
      <w:pPr>
        <w:pStyle w:val="Odstavecseseznamem"/>
        <w:numPr>
          <w:ilvl w:val="0"/>
          <w:numId w:val="2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590D77">
        <w:rPr>
          <w:rFonts w:asciiTheme="minorHAnsi" w:eastAsiaTheme="minorHAnsi" w:hAnsiTheme="minorHAnsi" w:cstheme="minorHAnsi"/>
          <w:sz w:val="22"/>
          <w:szCs w:val="22"/>
          <w:lang w:eastAsia="en-US"/>
        </w:rPr>
        <w:t>A/D převodník</w:t>
      </w:r>
    </w:p>
    <w:p w14:paraId="4A208A12" w14:textId="77777777" w:rsidR="002A7065" w:rsidRPr="00590D77" w:rsidRDefault="002A7065" w:rsidP="002A7065">
      <w:pPr>
        <w:pStyle w:val="Odstavecseseznamem"/>
        <w:numPr>
          <w:ilvl w:val="0"/>
          <w:numId w:val="2"/>
        </w:numPr>
        <w:spacing w:line="276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590D7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poskytnutí licencí pro </w:t>
      </w:r>
      <w:proofErr w:type="spellStart"/>
      <w:r w:rsidRPr="00590D77">
        <w:rPr>
          <w:rFonts w:asciiTheme="minorHAnsi" w:eastAsiaTheme="minorHAnsi" w:hAnsiTheme="minorHAnsi" w:cstheme="minorHAnsi"/>
          <w:sz w:val="22"/>
          <w:szCs w:val="22"/>
          <w:lang w:eastAsia="en-US"/>
        </w:rPr>
        <w:t>VoIP</w:t>
      </w:r>
      <w:proofErr w:type="spellEnd"/>
      <w:r w:rsidRPr="00590D7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zařízení s právem užití na 4 roky</w:t>
      </w:r>
    </w:p>
    <w:p w14:paraId="77A99012" w14:textId="77777777" w:rsidR="002A7065" w:rsidRDefault="002A7065" w:rsidP="00CB5093"/>
    <w:p w14:paraId="14082A6F" w14:textId="18D09C62" w:rsidR="00BF184B" w:rsidRDefault="00BE7BBD" w:rsidP="00CB5093">
      <w:r>
        <w:t xml:space="preserve"> </w:t>
      </w:r>
      <w:r w:rsidR="00FA3B52">
        <w:t>K</w:t>
      </w:r>
      <w:r>
        <w:t>ompatibilitu</w:t>
      </w:r>
      <w:r w:rsidR="0073238A">
        <w:t xml:space="preserve"> poptávaných</w:t>
      </w:r>
      <w:r w:rsidR="002B0B70">
        <w:t xml:space="preserve"> pevných </w:t>
      </w:r>
      <w:proofErr w:type="spellStart"/>
      <w:r w:rsidR="00231BD3">
        <w:t>VoIP</w:t>
      </w:r>
      <w:proofErr w:type="spellEnd"/>
      <w:r w:rsidR="002071AD">
        <w:t xml:space="preserve"> </w:t>
      </w:r>
      <w:r w:rsidR="000B0DFB">
        <w:t>telefonů</w:t>
      </w:r>
      <w:r>
        <w:t xml:space="preserve"> zadavatel </w:t>
      </w:r>
      <w:r w:rsidR="00E11C86">
        <w:t>upřesňuje</w:t>
      </w:r>
      <w:r w:rsidR="00BF184B">
        <w:t xml:space="preserve"> </w:t>
      </w:r>
      <w:r w:rsidR="00231BD3">
        <w:t>následující</w:t>
      </w:r>
      <w:r w:rsidR="00FA3B52">
        <w:t>mi</w:t>
      </w:r>
      <w:r w:rsidR="00BF184B">
        <w:t xml:space="preserve"> </w:t>
      </w:r>
      <w:r w:rsidR="002071AD">
        <w:t>podmínk</w:t>
      </w:r>
      <w:r w:rsidR="00FA3B52">
        <w:t>ami</w:t>
      </w:r>
      <w:r w:rsidR="00BF184B">
        <w:t>:</w:t>
      </w:r>
    </w:p>
    <w:p w14:paraId="2A050832" w14:textId="72625593" w:rsidR="00BF184B" w:rsidRPr="005D0DCA" w:rsidRDefault="00BF184B" w:rsidP="004C556B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5D0DCA">
        <w:rPr>
          <w:rFonts w:asciiTheme="minorHAnsi" w:hAnsiTheme="minorHAnsi" w:cstheme="minorHAnsi"/>
          <w:sz w:val="22"/>
          <w:szCs w:val="22"/>
        </w:rPr>
        <w:t>Centrální správ</w:t>
      </w:r>
      <w:r w:rsidR="00231BD3" w:rsidRPr="005D0DCA">
        <w:rPr>
          <w:rFonts w:asciiTheme="minorHAnsi" w:hAnsiTheme="minorHAnsi" w:cstheme="minorHAnsi"/>
          <w:sz w:val="22"/>
          <w:szCs w:val="22"/>
        </w:rPr>
        <w:t>a</w:t>
      </w:r>
    </w:p>
    <w:p w14:paraId="564C3858" w14:textId="77777777" w:rsidR="00BF184B" w:rsidRPr="005D0DCA" w:rsidRDefault="00BF184B" w:rsidP="00087649">
      <w:pPr>
        <w:pStyle w:val="Odstavecseseznamem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5D0DCA">
        <w:rPr>
          <w:rFonts w:asciiTheme="minorHAnsi" w:hAnsiTheme="minorHAnsi" w:cstheme="minorHAnsi"/>
          <w:sz w:val="22"/>
          <w:szCs w:val="22"/>
        </w:rPr>
        <w:t>Uživatelské přizpůsobení koncového zařízení musí být proveditelné stávající ústřednou zadavatele Cisco Call manager</w:t>
      </w:r>
    </w:p>
    <w:p w14:paraId="3A515820" w14:textId="77777777" w:rsidR="00BF184B" w:rsidRPr="005D0DCA" w:rsidRDefault="00BF184B" w:rsidP="00087649">
      <w:pPr>
        <w:pStyle w:val="Odstavecseseznamem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5D0DCA">
        <w:rPr>
          <w:rFonts w:asciiTheme="minorHAnsi" w:hAnsiTheme="minorHAnsi" w:cstheme="minorHAnsi"/>
          <w:sz w:val="22"/>
          <w:szCs w:val="22"/>
        </w:rPr>
        <w:t>Aktualizace softwarového vybavení na koncovém zařízení musí být řízena z ústředny zadavatele</w:t>
      </w:r>
    </w:p>
    <w:p w14:paraId="260487BD" w14:textId="5D40D8AA" w:rsidR="00BF184B" w:rsidRPr="005D0DCA" w:rsidRDefault="00BF184B" w:rsidP="00BF184B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5D0DCA">
        <w:rPr>
          <w:rFonts w:asciiTheme="minorHAnsi" w:hAnsiTheme="minorHAnsi" w:cstheme="minorHAnsi"/>
          <w:sz w:val="22"/>
          <w:szCs w:val="22"/>
        </w:rPr>
        <w:t>Nahrávání hovorů</w:t>
      </w:r>
    </w:p>
    <w:p w14:paraId="0DDF6554" w14:textId="35E3AF7C" w:rsidR="00BF184B" w:rsidRPr="005D0DCA" w:rsidRDefault="00BF184B" w:rsidP="00EF48C0">
      <w:pPr>
        <w:pStyle w:val="Odstavecseseznamem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5D0DCA">
        <w:rPr>
          <w:rFonts w:asciiTheme="minorHAnsi" w:hAnsiTheme="minorHAnsi" w:cstheme="minorHAnsi"/>
          <w:sz w:val="22"/>
          <w:szCs w:val="22"/>
        </w:rPr>
        <w:t>Uskutečněné hovory na</w:t>
      </w:r>
      <w:r w:rsidR="00701EBC" w:rsidRPr="005D0DCA">
        <w:rPr>
          <w:rFonts w:asciiTheme="minorHAnsi" w:hAnsiTheme="minorHAnsi" w:cstheme="minorHAnsi"/>
          <w:sz w:val="22"/>
          <w:szCs w:val="22"/>
        </w:rPr>
        <w:t xml:space="preserve"> pevných </w:t>
      </w:r>
      <w:proofErr w:type="spellStart"/>
      <w:r w:rsidR="00951E2E" w:rsidRPr="005D0DCA">
        <w:rPr>
          <w:rFonts w:asciiTheme="minorHAnsi" w:hAnsiTheme="minorHAnsi" w:cstheme="minorHAnsi"/>
          <w:sz w:val="22"/>
          <w:szCs w:val="22"/>
        </w:rPr>
        <w:t>VoIP</w:t>
      </w:r>
      <w:proofErr w:type="spellEnd"/>
      <w:r w:rsidRPr="005D0DCA">
        <w:rPr>
          <w:rFonts w:asciiTheme="minorHAnsi" w:hAnsiTheme="minorHAnsi" w:cstheme="minorHAnsi"/>
          <w:sz w:val="22"/>
          <w:szCs w:val="22"/>
        </w:rPr>
        <w:t xml:space="preserve"> konco</w:t>
      </w:r>
      <w:r w:rsidR="00951E2E" w:rsidRPr="005D0DCA">
        <w:rPr>
          <w:rFonts w:asciiTheme="minorHAnsi" w:hAnsiTheme="minorHAnsi" w:cstheme="minorHAnsi"/>
          <w:sz w:val="22"/>
          <w:szCs w:val="22"/>
        </w:rPr>
        <w:t>vých</w:t>
      </w:r>
      <w:r w:rsidRPr="005D0DCA">
        <w:rPr>
          <w:rFonts w:asciiTheme="minorHAnsi" w:hAnsiTheme="minorHAnsi" w:cstheme="minorHAnsi"/>
          <w:sz w:val="22"/>
          <w:szCs w:val="22"/>
        </w:rPr>
        <w:t xml:space="preserve"> zařízení musí být možné zaznamenávat do</w:t>
      </w:r>
      <w:r w:rsidR="00D33583" w:rsidRPr="005D0DCA">
        <w:rPr>
          <w:rFonts w:asciiTheme="minorHAnsi" w:hAnsiTheme="minorHAnsi" w:cstheme="minorHAnsi"/>
          <w:sz w:val="22"/>
          <w:szCs w:val="22"/>
        </w:rPr>
        <w:t xml:space="preserve"> centrálního</w:t>
      </w:r>
      <w:r w:rsidRPr="005D0DCA">
        <w:rPr>
          <w:rFonts w:asciiTheme="minorHAnsi" w:hAnsiTheme="minorHAnsi" w:cstheme="minorHAnsi"/>
          <w:sz w:val="22"/>
          <w:szCs w:val="22"/>
        </w:rPr>
        <w:t xml:space="preserve"> </w:t>
      </w:r>
      <w:r w:rsidR="00CD6029" w:rsidRPr="005D0DCA">
        <w:rPr>
          <w:rFonts w:asciiTheme="minorHAnsi" w:hAnsiTheme="minorHAnsi" w:cstheme="minorHAnsi"/>
          <w:sz w:val="22"/>
          <w:szCs w:val="22"/>
        </w:rPr>
        <w:t xml:space="preserve">nahrávacího </w:t>
      </w:r>
      <w:r w:rsidR="00B65FDC" w:rsidRPr="005D0DCA">
        <w:rPr>
          <w:rFonts w:asciiTheme="minorHAnsi" w:hAnsiTheme="minorHAnsi" w:cstheme="minorHAnsi"/>
          <w:sz w:val="22"/>
          <w:szCs w:val="22"/>
        </w:rPr>
        <w:t xml:space="preserve">systému </w:t>
      </w:r>
      <w:r w:rsidR="00483C7B" w:rsidRPr="005D0DCA">
        <w:rPr>
          <w:rFonts w:asciiTheme="minorHAnsi" w:hAnsiTheme="minorHAnsi" w:cstheme="minorHAnsi"/>
          <w:sz w:val="22"/>
          <w:szCs w:val="22"/>
        </w:rPr>
        <w:t xml:space="preserve">zadavatele </w:t>
      </w:r>
      <w:proofErr w:type="spellStart"/>
      <w:r w:rsidR="004017BB" w:rsidRPr="005D0DCA">
        <w:rPr>
          <w:rFonts w:asciiTheme="minorHAnsi" w:hAnsiTheme="minorHAnsi" w:cstheme="minorHAnsi"/>
          <w:sz w:val="22"/>
          <w:szCs w:val="22"/>
        </w:rPr>
        <w:t>Ele</w:t>
      </w:r>
      <w:r w:rsidR="00701EBC" w:rsidRPr="005D0DCA">
        <w:rPr>
          <w:rFonts w:asciiTheme="minorHAnsi" w:hAnsiTheme="minorHAnsi" w:cstheme="minorHAnsi"/>
          <w:sz w:val="22"/>
          <w:szCs w:val="22"/>
        </w:rPr>
        <w:t>veo</w:t>
      </w:r>
      <w:proofErr w:type="spellEnd"/>
    </w:p>
    <w:p w14:paraId="2D81E840" w14:textId="14AD9D5E" w:rsidR="00BF184B" w:rsidRPr="005D0DCA" w:rsidRDefault="00BF184B" w:rsidP="00087649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5D0DCA">
        <w:rPr>
          <w:rFonts w:asciiTheme="minorHAnsi" w:hAnsiTheme="minorHAnsi" w:cstheme="minorHAnsi"/>
          <w:sz w:val="22"/>
          <w:szCs w:val="22"/>
        </w:rPr>
        <w:t>Přesměrování hovorů</w:t>
      </w:r>
    </w:p>
    <w:p w14:paraId="5C8EADFE" w14:textId="20571CA8" w:rsidR="00BF184B" w:rsidRDefault="00BF184B" w:rsidP="00EF48C0">
      <w:pPr>
        <w:pStyle w:val="Odstavecseseznamem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5D0DCA">
        <w:rPr>
          <w:rFonts w:asciiTheme="minorHAnsi" w:hAnsiTheme="minorHAnsi" w:cstheme="minorHAnsi"/>
          <w:sz w:val="22"/>
          <w:szCs w:val="22"/>
        </w:rPr>
        <w:t>Přesměrování hovorů zadané na koncovém zařízení musí být automaticky propsán</w:t>
      </w:r>
      <w:r w:rsidR="00483C7B" w:rsidRPr="005D0DCA">
        <w:rPr>
          <w:rFonts w:asciiTheme="minorHAnsi" w:hAnsiTheme="minorHAnsi" w:cstheme="minorHAnsi"/>
          <w:sz w:val="22"/>
          <w:szCs w:val="22"/>
        </w:rPr>
        <w:t>o</w:t>
      </w:r>
      <w:r w:rsidRPr="005D0DCA">
        <w:rPr>
          <w:rFonts w:asciiTheme="minorHAnsi" w:hAnsiTheme="minorHAnsi" w:cstheme="minorHAnsi"/>
          <w:sz w:val="22"/>
          <w:szCs w:val="22"/>
        </w:rPr>
        <w:t xml:space="preserve"> do telefonní ústředny zadavatele, aby bylo na straně</w:t>
      </w:r>
      <w:r w:rsidR="00685E8B" w:rsidRPr="005D0DCA">
        <w:rPr>
          <w:rFonts w:asciiTheme="minorHAnsi" w:hAnsiTheme="minorHAnsi" w:cstheme="minorHAnsi"/>
          <w:sz w:val="22"/>
          <w:szCs w:val="22"/>
        </w:rPr>
        <w:t xml:space="preserve"> telefonní</w:t>
      </w:r>
      <w:r w:rsidRPr="005D0DCA">
        <w:rPr>
          <w:rFonts w:asciiTheme="minorHAnsi" w:hAnsiTheme="minorHAnsi" w:cstheme="minorHAnsi"/>
          <w:sz w:val="22"/>
          <w:szCs w:val="22"/>
        </w:rPr>
        <w:t xml:space="preserve"> ústředny</w:t>
      </w:r>
      <w:r w:rsidR="003F4531" w:rsidRPr="005D0DCA">
        <w:rPr>
          <w:rFonts w:asciiTheme="minorHAnsi" w:hAnsiTheme="minorHAnsi" w:cstheme="minorHAnsi"/>
          <w:sz w:val="22"/>
          <w:szCs w:val="22"/>
        </w:rPr>
        <w:t xml:space="preserve"> zadavatele viditelné</w:t>
      </w:r>
    </w:p>
    <w:p w14:paraId="43B6492F" w14:textId="41112164" w:rsidR="00E939CF" w:rsidRDefault="00E939CF" w:rsidP="00E939CF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Licencování</w:t>
      </w:r>
    </w:p>
    <w:p w14:paraId="2A592C81" w14:textId="6505550E" w:rsidR="00FC7EDC" w:rsidRPr="005D0DCA" w:rsidRDefault="00A42D7A" w:rsidP="00FC7EDC">
      <w:pPr>
        <w:pStyle w:val="Odstavecseseznamem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Pro dodávané zařízení musí být možné použít </w:t>
      </w:r>
      <w:r w:rsidR="00F61260">
        <w:rPr>
          <w:rFonts w:asciiTheme="minorHAnsi" w:hAnsiTheme="minorHAnsi" w:cstheme="minorHAnsi"/>
          <w:sz w:val="22"/>
          <w:szCs w:val="22"/>
        </w:rPr>
        <w:t>základní licenci</w:t>
      </w:r>
      <w:r w:rsidR="000F53AE">
        <w:rPr>
          <w:rFonts w:asciiTheme="minorHAnsi" w:hAnsiTheme="minorHAnsi" w:cstheme="minorHAnsi"/>
          <w:sz w:val="22"/>
          <w:szCs w:val="22"/>
        </w:rPr>
        <w:t>, kterou</w:t>
      </w:r>
      <w:r w:rsidR="00923FD4">
        <w:rPr>
          <w:rFonts w:asciiTheme="minorHAnsi" w:hAnsiTheme="minorHAnsi" w:cstheme="minorHAnsi"/>
          <w:sz w:val="22"/>
          <w:szCs w:val="22"/>
        </w:rPr>
        <w:t xml:space="preserve"> již</w:t>
      </w:r>
      <w:r w:rsidR="000F53AE">
        <w:rPr>
          <w:rFonts w:asciiTheme="minorHAnsi" w:hAnsiTheme="minorHAnsi" w:cstheme="minorHAnsi"/>
          <w:sz w:val="22"/>
          <w:szCs w:val="22"/>
        </w:rPr>
        <w:t xml:space="preserve"> zadavatel</w:t>
      </w:r>
      <w:r w:rsidR="00923FD4">
        <w:rPr>
          <w:rFonts w:asciiTheme="minorHAnsi" w:hAnsiTheme="minorHAnsi" w:cstheme="minorHAnsi"/>
          <w:sz w:val="22"/>
          <w:szCs w:val="22"/>
        </w:rPr>
        <w:t xml:space="preserve"> </w:t>
      </w:r>
      <w:r w:rsidR="000F53AE">
        <w:rPr>
          <w:rFonts w:asciiTheme="minorHAnsi" w:hAnsiTheme="minorHAnsi" w:cstheme="minorHAnsi"/>
          <w:sz w:val="22"/>
          <w:szCs w:val="22"/>
        </w:rPr>
        <w:t xml:space="preserve">disponuje a hodlá je využít i pro poptávané pevné </w:t>
      </w:r>
      <w:proofErr w:type="spellStart"/>
      <w:r w:rsidR="00F40E4F">
        <w:rPr>
          <w:rFonts w:asciiTheme="minorHAnsi" w:hAnsiTheme="minorHAnsi" w:cstheme="minorHAnsi"/>
          <w:sz w:val="22"/>
          <w:szCs w:val="22"/>
        </w:rPr>
        <w:t>VoIP</w:t>
      </w:r>
      <w:proofErr w:type="spellEnd"/>
      <w:r w:rsidR="00F40E4F">
        <w:rPr>
          <w:rFonts w:asciiTheme="minorHAnsi" w:hAnsiTheme="minorHAnsi" w:cstheme="minorHAnsi"/>
          <w:sz w:val="22"/>
          <w:szCs w:val="22"/>
        </w:rPr>
        <w:t xml:space="preserve"> telefony. Konkrétně se jedná o licenci </w:t>
      </w:r>
      <w:r w:rsidR="006E0C4E">
        <w:rPr>
          <w:rFonts w:asciiTheme="minorHAnsi" w:hAnsiTheme="minorHAnsi" w:cstheme="minorHAnsi"/>
          <w:sz w:val="22"/>
          <w:szCs w:val="22"/>
        </w:rPr>
        <w:t xml:space="preserve">s produktovým označením </w:t>
      </w:r>
      <w:r w:rsidR="00F40E4F" w:rsidRPr="00F40E4F">
        <w:rPr>
          <w:rFonts w:asciiTheme="minorHAnsi" w:hAnsiTheme="minorHAnsi" w:cstheme="minorHAnsi"/>
          <w:sz w:val="22"/>
          <w:szCs w:val="22"/>
        </w:rPr>
        <w:t>A-FLEX-NUPL-A</w:t>
      </w:r>
      <w:r w:rsidR="006E0C4E">
        <w:rPr>
          <w:rFonts w:asciiTheme="minorHAnsi" w:hAnsiTheme="minorHAnsi" w:cstheme="minorHAnsi"/>
          <w:sz w:val="22"/>
          <w:szCs w:val="22"/>
        </w:rPr>
        <w:t xml:space="preserve"> a názvem </w:t>
      </w:r>
      <w:r w:rsidR="00F40E4F" w:rsidRPr="00F40E4F">
        <w:rPr>
          <w:rFonts w:asciiTheme="minorHAnsi" w:hAnsiTheme="minorHAnsi" w:cstheme="minorHAnsi"/>
          <w:sz w:val="22"/>
          <w:szCs w:val="22"/>
        </w:rPr>
        <w:t>NU On-</w:t>
      </w:r>
      <w:proofErr w:type="spellStart"/>
      <w:r w:rsidR="00F40E4F" w:rsidRPr="00F40E4F">
        <w:rPr>
          <w:rFonts w:asciiTheme="minorHAnsi" w:hAnsiTheme="minorHAnsi" w:cstheme="minorHAnsi"/>
          <w:sz w:val="22"/>
          <w:szCs w:val="22"/>
        </w:rPr>
        <w:t>Premises</w:t>
      </w:r>
      <w:proofErr w:type="spellEnd"/>
      <w:r w:rsidR="00F40E4F" w:rsidRPr="00F40E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40E4F" w:rsidRPr="00F40E4F">
        <w:rPr>
          <w:rFonts w:asciiTheme="minorHAnsi" w:hAnsiTheme="minorHAnsi" w:cstheme="minorHAnsi"/>
          <w:sz w:val="22"/>
          <w:szCs w:val="22"/>
        </w:rPr>
        <w:t>Calling</w:t>
      </w:r>
      <w:proofErr w:type="spellEnd"/>
      <w:r w:rsidR="00F40E4F" w:rsidRPr="00F40E4F">
        <w:rPr>
          <w:rFonts w:asciiTheme="minorHAnsi" w:hAnsiTheme="minorHAnsi" w:cstheme="minorHAnsi"/>
          <w:sz w:val="22"/>
          <w:szCs w:val="22"/>
        </w:rPr>
        <w:t xml:space="preserve"> Access</w:t>
      </w:r>
      <w:r w:rsidR="00CB2C0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687CA1" w14:textId="79523E67" w:rsidR="00CE723A" w:rsidRPr="00CE723A" w:rsidRDefault="00CE723A" w:rsidP="00282FE1">
      <w:pPr>
        <w:pStyle w:val="Nadpis1"/>
        <w:spacing w:after="240"/>
      </w:pPr>
      <w:bookmarkStart w:id="9" w:name="_Toc150840540"/>
      <w:r w:rsidRPr="00CE723A">
        <w:t>Technické řešení</w:t>
      </w:r>
      <w:r w:rsidR="00504F98">
        <w:t xml:space="preserve"> poptávaného rozšíření</w:t>
      </w:r>
      <w:bookmarkEnd w:id="9"/>
    </w:p>
    <w:p w14:paraId="516D33CD" w14:textId="3031F558" w:rsidR="001500D0" w:rsidRDefault="00504F98" w:rsidP="005D3CDE">
      <w:pPr>
        <w:pStyle w:val="Nadpis2"/>
        <w:spacing w:after="240"/>
      </w:pPr>
      <w:bookmarkStart w:id="10" w:name="_Toc150840541"/>
      <w:r>
        <w:t xml:space="preserve">Koncové </w:t>
      </w:r>
      <w:proofErr w:type="spellStart"/>
      <w:r>
        <w:t>VoIP</w:t>
      </w:r>
      <w:proofErr w:type="spellEnd"/>
      <w:r>
        <w:t xml:space="preserve"> zařízení</w:t>
      </w:r>
      <w:bookmarkEnd w:id="10"/>
      <w:r w:rsidR="001500D0" w:rsidRPr="001500D0">
        <w:t xml:space="preserve"> </w:t>
      </w:r>
    </w:p>
    <w:p w14:paraId="4DD4E011" w14:textId="17CBC73E" w:rsidR="001500D0" w:rsidRPr="001500D0" w:rsidRDefault="001500D0" w:rsidP="005D3CDE">
      <w:pPr>
        <w:spacing w:after="0"/>
        <w:jc w:val="both"/>
      </w:pPr>
      <w:r w:rsidRPr="001500D0">
        <w:t xml:space="preserve">Počty </w:t>
      </w:r>
      <w:r w:rsidR="00653561">
        <w:t xml:space="preserve">koncových </w:t>
      </w:r>
      <w:proofErr w:type="spellStart"/>
      <w:r w:rsidR="00653561">
        <w:t>VoIP</w:t>
      </w:r>
      <w:proofErr w:type="spellEnd"/>
      <w:r w:rsidR="00653561">
        <w:t xml:space="preserve"> zařízení</w:t>
      </w:r>
      <w:r w:rsidRPr="001500D0">
        <w:t>:</w:t>
      </w:r>
    </w:p>
    <w:p w14:paraId="7AA4D6F2" w14:textId="3026224C" w:rsidR="001500D0" w:rsidRPr="001500D0" w:rsidRDefault="008D2FE9" w:rsidP="000825E5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Pevný</w:t>
      </w:r>
      <w:r w:rsidR="001500D0" w:rsidRPr="001500D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Vo</w:t>
      </w:r>
      <w:r w:rsidR="001500D0" w:rsidRPr="001500D0">
        <w:rPr>
          <w:rFonts w:asciiTheme="minorHAnsi" w:eastAsiaTheme="minorHAnsi" w:hAnsiTheme="minorHAnsi" w:cstheme="minorBidi"/>
          <w:sz w:val="22"/>
          <w:szCs w:val="22"/>
          <w:lang w:eastAsia="en-US"/>
        </w:rPr>
        <w:t>IP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1500D0" w:rsidRPr="001500D0">
        <w:rPr>
          <w:rFonts w:asciiTheme="minorHAnsi" w:eastAsiaTheme="minorHAnsi" w:hAnsiTheme="minorHAnsi" w:cstheme="minorBidi"/>
          <w:sz w:val="22"/>
          <w:szCs w:val="22"/>
          <w:lang w:eastAsia="en-US"/>
        </w:rPr>
        <w:t>telefon: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292D43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9A40F1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9A40F1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9A40F1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CE3F14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70</w:t>
      </w:r>
      <w:r w:rsidR="000661E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ks</w:t>
      </w:r>
    </w:p>
    <w:p w14:paraId="20D6FBE6" w14:textId="61DB2BA4" w:rsidR="001500D0" w:rsidRDefault="008D2FE9" w:rsidP="000825E5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Přenosný</w:t>
      </w:r>
      <w:r w:rsidR="009A40F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bezdrátový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VoIP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telefon</w:t>
      </w:r>
      <w:r w:rsidR="009A40F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se základnou a ručkou</w:t>
      </w:r>
      <w:r w:rsidR="001500D0" w:rsidRPr="001500D0">
        <w:rPr>
          <w:rFonts w:asciiTheme="minorHAnsi" w:eastAsiaTheme="minorHAnsi" w:hAnsiTheme="minorHAnsi" w:cstheme="minorBidi"/>
          <w:sz w:val="22"/>
          <w:szCs w:val="22"/>
          <w:lang w:eastAsia="en-US"/>
        </w:rPr>
        <w:t>: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0661E2">
        <w:rPr>
          <w:rFonts w:asciiTheme="minorHAnsi" w:eastAsiaTheme="minorHAnsi" w:hAnsiTheme="minorHAnsi" w:cstheme="minorBidi"/>
          <w:sz w:val="22"/>
          <w:szCs w:val="22"/>
          <w:lang w:eastAsia="en-US"/>
        </w:rPr>
        <w:t>1</w:t>
      </w:r>
      <w:r w:rsidR="009A40F1">
        <w:rPr>
          <w:rFonts w:asciiTheme="minorHAnsi" w:eastAsiaTheme="minorHAnsi" w:hAnsiTheme="minorHAnsi" w:cstheme="minorBidi"/>
          <w:sz w:val="22"/>
          <w:szCs w:val="22"/>
          <w:lang w:eastAsia="en-US"/>
        </w:rPr>
        <w:t>3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7</w:t>
      </w:r>
      <w:r w:rsidR="000661E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ks</w:t>
      </w:r>
    </w:p>
    <w:p w14:paraId="5D709372" w14:textId="28E16FE4" w:rsidR="009A40F1" w:rsidRDefault="009A40F1" w:rsidP="009A40F1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Přenosný bezdrátový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VoIP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telefon bez základny pouze ručka</w:t>
      </w:r>
      <w:r w:rsidRPr="001500D0">
        <w:rPr>
          <w:rFonts w:asciiTheme="minorHAnsi" w:eastAsiaTheme="minorHAnsi" w:hAnsiTheme="minorHAnsi" w:cstheme="minorBidi"/>
          <w:sz w:val="22"/>
          <w:szCs w:val="22"/>
          <w:lang w:eastAsia="en-US"/>
        </w:rPr>
        <w:t>: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40 ks</w:t>
      </w:r>
    </w:p>
    <w:p w14:paraId="074B90BA" w14:textId="50F1A887" w:rsidR="009A40F1" w:rsidRPr="001500D0" w:rsidRDefault="009A40F1" w:rsidP="009A40F1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Opakovač pro přenosné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VoIP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telefony</w:t>
      </w:r>
      <w:r w:rsidR="00CE3F14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CE3F14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CE3F14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CE3F14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3 ks</w:t>
      </w:r>
    </w:p>
    <w:p w14:paraId="728A754D" w14:textId="41FE90C8" w:rsidR="001500D0" w:rsidRPr="001500D0" w:rsidRDefault="001500D0" w:rsidP="000825E5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500D0">
        <w:rPr>
          <w:rFonts w:asciiTheme="minorHAnsi" w:eastAsiaTheme="minorHAnsi" w:hAnsiTheme="minorHAnsi" w:cstheme="minorBidi"/>
          <w:sz w:val="22"/>
          <w:szCs w:val="22"/>
          <w:lang w:eastAsia="en-US"/>
        </w:rPr>
        <w:t>A/D převodníky:</w:t>
      </w:r>
      <w:r w:rsidR="008D2FE9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8D2FE9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9A40F1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9A40F1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9A40F1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CE3F14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8D2FE9">
        <w:rPr>
          <w:rFonts w:asciiTheme="minorHAnsi" w:eastAsiaTheme="minorHAnsi" w:hAnsiTheme="minorHAnsi" w:cstheme="minorBidi"/>
          <w:sz w:val="22"/>
          <w:szCs w:val="22"/>
          <w:lang w:eastAsia="en-US"/>
        </w:rPr>
        <w:t>3</w:t>
      </w:r>
      <w:r w:rsidR="000661E2">
        <w:rPr>
          <w:rFonts w:asciiTheme="minorHAnsi" w:eastAsiaTheme="minorHAnsi" w:hAnsiTheme="minorHAnsi" w:cstheme="minorBidi"/>
          <w:sz w:val="22"/>
          <w:szCs w:val="22"/>
          <w:lang w:eastAsia="en-US"/>
        </w:rPr>
        <w:t>5</w:t>
      </w:r>
      <w:r w:rsidR="00F1493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ks</w:t>
      </w:r>
    </w:p>
    <w:p w14:paraId="05B7ADA2" w14:textId="3A7C55B0" w:rsidR="00344A61" w:rsidRDefault="00344A61" w:rsidP="001500D0">
      <w:pPr>
        <w:jc w:val="both"/>
      </w:pPr>
    </w:p>
    <w:tbl>
      <w:tblPr>
        <w:tblStyle w:val="Tabulkasmkou4zvraznn51"/>
        <w:tblW w:w="995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4961"/>
        <w:gridCol w:w="2721"/>
      </w:tblGrid>
      <w:tr w:rsidR="008D2FE9" w:rsidRPr="00693684" w14:paraId="1D9E91E0" w14:textId="77777777" w:rsidTr="006822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  <w:vAlign w:val="center"/>
          </w:tcPr>
          <w:p w14:paraId="121F5493" w14:textId="79104491" w:rsidR="008D2FE9" w:rsidRPr="00CC3E41" w:rsidRDefault="008D2FE9" w:rsidP="0068227A">
            <w:pPr>
              <w:spacing w:after="0" w:line="259" w:lineRule="auto"/>
              <w:ind w:left="5"/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Označení zařízení</w:t>
            </w:r>
          </w:p>
        </w:tc>
        <w:tc>
          <w:tcPr>
            <w:tcW w:w="4961" w:type="dxa"/>
            <w:vAlign w:val="center"/>
          </w:tcPr>
          <w:p w14:paraId="56FC35BC" w14:textId="36FAB599" w:rsidR="008D2FE9" w:rsidRPr="00CC3E41" w:rsidRDefault="008D2FE9" w:rsidP="0068227A">
            <w:pPr>
              <w:spacing w:after="0" w:line="259" w:lineRule="auto"/>
              <w:ind w:left="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Název zařízení</w:t>
            </w:r>
          </w:p>
        </w:tc>
        <w:tc>
          <w:tcPr>
            <w:tcW w:w="2721" w:type="dxa"/>
            <w:vAlign w:val="center"/>
          </w:tcPr>
          <w:p w14:paraId="24A65F31" w14:textId="77777777" w:rsidR="008D2FE9" w:rsidRPr="00CC3E41" w:rsidRDefault="008D2FE9" w:rsidP="0068227A">
            <w:pPr>
              <w:spacing w:after="0" w:line="259" w:lineRule="auto"/>
              <w:ind w:left="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Počet (ks)</w:t>
            </w:r>
          </w:p>
        </w:tc>
      </w:tr>
      <w:tr w:rsidR="008D2FE9" w:rsidRPr="00946523" w14:paraId="6C8D695F" w14:textId="77777777" w:rsidTr="00682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  <w:vAlign w:val="center"/>
          </w:tcPr>
          <w:p w14:paraId="674F0541" w14:textId="403C1B21" w:rsidR="008D2FE9" w:rsidRPr="00946523" w:rsidRDefault="008D2FE9" w:rsidP="0068227A">
            <w:pPr>
              <w:pStyle w:val="Normlntext"/>
              <w:spacing w:before="0"/>
              <w:rPr>
                <w:rFonts w:asciiTheme="minorHAnsi" w:eastAsiaTheme="minorEastAsia" w:hAnsiTheme="minorHAnsi" w:cstheme="minorBidi"/>
                <w:b w:val="0"/>
                <w:sz w:val="18"/>
                <w:szCs w:val="18"/>
              </w:rPr>
            </w:pPr>
            <w:r w:rsidRPr="008D2FE9">
              <w:rPr>
                <w:rFonts w:asciiTheme="minorHAnsi" w:eastAsiaTheme="minorEastAsia" w:hAnsiTheme="minorHAnsi" w:cstheme="minorBidi"/>
                <w:b w:val="0"/>
                <w:sz w:val="18"/>
                <w:szCs w:val="18"/>
              </w:rPr>
              <w:t>CP-7821-K9</w:t>
            </w:r>
          </w:p>
        </w:tc>
        <w:tc>
          <w:tcPr>
            <w:tcW w:w="4961" w:type="dxa"/>
            <w:vAlign w:val="center"/>
          </w:tcPr>
          <w:p w14:paraId="5D89885F" w14:textId="5AAF1A7C" w:rsidR="008D2FE9" w:rsidRPr="00946523" w:rsidRDefault="008D2FE9" w:rsidP="0068227A">
            <w:pPr>
              <w:pStyle w:val="Normlntext"/>
              <w:spacing w:befor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8D2FE9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Cisco UC </w:t>
            </w:r>
            <w:proofErr w:type="spellStart"/>
            <w:r w:rsidRPr="008D2FE9">
              <w:rPr>
                <w:rFonts w:asciiTheme="minorHAnsi" w:eastAsiaTheme="minorEastAsia" w:hAnsiTheme="minorHAnsi" w:cstheme="minorBidi"/>
                <w:sz w:val="18"/>
                <w:szCs w:val="18"/>
              </w:rPr>
              <w:t>Phone</w:t>
            </w:r>
            <w:proofErr w:type="spellEnd"/>
            <w:r w:rsidRPr="008D2FE9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7821</w:t>
            </w:r>
            <w:r w:rsidR="00A534E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(případně jiný kompatibilní)</w:t>
            </w:r>
          </w:p>
        </w:tc>
        <w:tc>
          <w:tcPr>
            <w:tcW w:w="2721" w:type="dxa"/>
            <w:vAlign w:val="center"/>
          </w:tcPr>
          <w:p w14:paraId="004184B9" w14:textId="6EAE5563" w:rsidR="008D2FE9" w:rsidRPr="00946523" w:rsidRDefault="008D2FE9" w:rsidP="0068227A">
            <w:pPr>
              <w:pStyle w:val="Normlntext"/>
              <w:spacing w:befor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70</w:t>
            </w:r>
          </w:p>
        </w:tc>
      </w:tr>
      <w:tr w:rsidR="008D2FE9" w:rsidRPr="00946523" w14:paraId="2CB7A862" w14:textId="77777777" w:rsidTr="0068227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  <w:vAlign w:val="center"/>
          </w:tcPr>
          <w:p w14:paraId="08105C40" w14:textId="68426D91" w:rsidR="008D2FE9" w:rsidRPr="00946523" w:rsidRDefault="009A40F1" w:rsidP="0068227A">
            <w:pPr>
              <w:pStyle w:val="Normlntext"/>
              <w:spacing w:before="0"/>
              <w:rPr>
                <w:rFonts w:asciiTheme="minorHAnsi" w:eastAsiaTheme="minorEastAsia" w:hAnsiTheme="minorHAnsi" w:cstheme="minorBidi"/>
                <w:b w:val="0"/>
                <w:sz w:val="18"/>
                <w:szCs w:val="18"/>
              </w:rPr>
            </w:pPr>
            <w:r w:rsidRPr="009A40F1">
              <w:rPr>
                <w:rFonts w:asciiTheme="minorHAnsi" w:eastAsiaTheme="minorEastAsia" w:hAnsiTheme="minorHAnsi" w:cstheme="minorBidi"/>
                <w:b w:val="0"/>
                <w:sz w:val="18"/>
                <w:szCs w:val="18"/>
              </w:rPr>
              <w:t>YEALINK W73P</w:t>
            </w:r>
            <w:r>
              <w:rPr>
                <w:rFonts w:asciiTheme="minorHAnsi" w:eastAsiaTheme="minorEastAsia" w:hAnsiTheme="minorHAnsi" w:cstheme="minorBidi"/>
                <w:b w:val="0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14:paraId="76AFB2FA" w14:textId="121173D6" w:rsidR="008D2FE9" w:rsidRPr="00946523" w:rsidRDefault="00CE3F14" w:rsidP="0068227A">
            <w:pPr>
              <w:pStyle w:val="Normlntext"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A40F1">
              <w:rPr>
                <w:rFonts w:asciiTheme="minorHAnsi" w:eastAsiaTheme="minorEastAsia" w:hAnsiTheme="minorHAnsi" w:cstheme="minorBidi"/>
                <w:sz w:val="18"/>
                <w:szCs w:val="18"/>
              </w:rPr>
              <w:t>YEALINK W73P</w:t>
            </w:r>
            <w:r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(případně jiný kompatibilní)</w:t>
            </w:r>
          </w:p>
        </w:tc>
        <w:tc>
          <w:tcPr>
            <w:tcW w:w="2721" w:type="dxa"/>
            <w:vAlign w:val="center"/>
          </w:tcPr>
          <w:p w14:paraId="4D7215B5" w14:textId="5C3E3D02" w:rsidR="008D2FE9" w:rsidRPr="00946523" w:rsidRDefault="008D2FE9" w:rsidP="0068227A">
            <w:pPr>
              <w:pStyle w:val="Normlntext"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1</w:t>
            </w:r>
            <w:r w:rsidR="009A40F1">
              <w:rPr>
                <w:rFonts w:asciiTheme="minorHAnsi" w:eastAsiaTheme="minorEastAsia" w:hAnsiTheme="minorHAnsi" w:cstheme="minorBidi"/>
                <w:sz w:val="18"/>
                <w:szCs w:val="18"/>
              </w:rPr>
              <w:t>3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7</w:t>
            </w:r>
          </w:p>
        </w:tc>
      </w:tr>
      <w:tr w:rsidR="009A40F1" w:rsidRPr="00946523" w14:paraId="37F4AD51" w14:textId="77777777" w:rsidTr="00682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  <w:vAlign w:val="center"/>
          </w:tcPr>
          <w:p w14:paraId="3E9867F9" w14:textId="53008F98" w:rsidR="009A40F1" w:rsidRPr="009A40F1" w:rsidRDefault="009A40F1" w:rsidP="0068227A">
            <w:pPr>
              <w:pStyle w:val="Normlntext"/>
              <w:spacing w:before="0"/>
              <w:rPr>
                <w:rFonts w:asciiTheme="minorHAnsi" w:eastAsiaTheme="minorEastAsia" w:hAnsiTheme="minorHAnsi" w:cstheme="minorBidi"/>
                <w:b w:val="0"/>
                <w:bCs w:val="0"/>
                <w:sz w:val="18"/>
                <w:szCs w:val="18"/>
              </w:rPr>
            </w:pPr>
            <w:r w:rsidRPr="009A40F1">
              <w:rPr>
                <w:rFonts w:asciiTheme="minorHAnsi" w:eastAsiaTheme="minorEastAsia" w:hAnsiTheme="minorHAnsi" w:cstheme="minorBidi"/>
                <w:b w:val="0"/>
                <w:bCs w:val="0"/>
                <w:sz w:val="18"/>
                <w:szCs w:val="18"/>
              </w:rPr>
              <w:t>YEALINK W73H</w:t>
            </w:r>
          </w:p>
        </w:tc>
        <w:tc>
          <w:tcPr>
            <w:tcW w:w="4961" w:type="dxa"/>
            <w:vAlign w:val="center"/>
          </w:tcPr>
          <w:p w14:paraId="77D983AF" w14:textId="2AA18009" w:rsidR="009A40F1" w:rsidRPr="00785E03" w:rsidRDefault="00CE3F14" w:rsidP="0068227A">
            <w:pPr>
              <w:pStyle w:val="Normlntext"/>
              <w:spacing w:befor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85E03">
              <w:rPr>
                <w:rFonts w:asciiTheme="minorHAnsi" w:eastAsiaTheme="minorEastAsia" w:hAnsiTheme="minorHAnsi" w:cstheme="minorBidi"/>
                <w:sz w:val="18"/>
                <w:szCs w:val="18"/>
              </w:rPr>
              <w:t>YEALINK W73H (případně jiný kompatibilní)</w:t>
            </w:r>
          </w:p>
        </w:tc>
        <w:tc>
          <w:tcPr>
            <w:tcW w:w="2721" w:type="dxa"/>
            <w:vAlign w:val="center"/>
          </w:tcPr>
          <w:p w14:paraId="6E9DD4AC" w14:textId="48935B65" w:rsidR="009A40F1" w:rsidRDefault="009A40F1" w:rsidP="0068227A">
            <w:pPr>
              <w:pStyle w:val="Normlntext"/>
              <w:spacing w:befor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40</w:t>
            </w:r>
          </w:p>
        </w:tc>
      </w:tr>
      <w:tr w:rsidR="009A40F1" w:rsidRPr="00946523" w14:paraId="10AD2123" w14:textId="77777777" w:rsidTr="0068227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  <w:vAlign w:val="center"/>
          </w:tcPr>
          <w:p w14:paraId="545BED66" w14:textId="201899EE" w:rsidR="009A40F1" w:rsidRPr="009A40F1" w:rsidRDefault="00CE3F14" w:rsidP="0068227A">
            <w:pPr>
              <w:pStyle w:val="Normlntext"/>
              <w:spacing w:before="0"/>
              <w:rPr>
                <w:rFonts w:asciiTheme="minorHAnsi" w:eastAsiaTheme="minorEastAsia" w:hAnsiTheme="minorHAnsi" w:cstheme="minorBidi"/>
                <w:b w:val="0"/>
                <w:bCs w:val="0"/>
                <w:sz w:val="18"/>
                <w:szCs w:val="18"/>
              </w:rPr>
            </w:pPr>
            <w:r w:rsidRPr="00CE3F14">
              <w:rPr>
                <w:rFonts w:asciiTheme="minorHAnsi" w:eastAsiaTheme="minorEastAsia" w:hAnsiTheme="minorHAnsi" w:cstheme="minorBidi"/>
                <w:b w:val="0"/>
                <w:bCs w:val="0"/>
                <w:sz w:val="18"/>
                <w:szCs w:val="18"/>
              </w:rPr>
              <w:t>YEALINK RT30</w:t>
            </w:r>
          </w:p>
        </w:tc>
        <w:tc>
          <w:tcPr>
            <w:tcW w:w="4961" w:type="dxa"/>
            <w:vAlign w:val="center"/>
          </w:tcPr>
          <w:p w14:paraId="65AF4AA7" w14:textId="46ADC562" w:rsidR="009A40F1" w:rsidRPr="008D2FE9" w:rsidRDefault="00785E03" w:rsidP="0068227A">
            <w:pPr>
              <w:pStyle w:val="Normlntext"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CE3F14">
              <w:rPr>
                <w:rFonts w:asciiTheme="minorHAnsi" w:eastAsiaTheme="minorEastAsia" w:hAnsiTheme="minorHAnsi" w:cstheme="minorBidi"/>
                <w:sz w:val="18"/>
                <w:szCs w:val="18"/>
              </w:rPr>
              <w:t>YEALINK RT30</w:t>
            </w:r>
            <w:r w:rsidR="00CE3F1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(případně jiný kompatibilní)</w:t>
            </w:r>
          </w:p>
        </w:tc>
        <w:tc>
          <w:tcPr>
            <w:tcW w:w="2721" w:type="dxa"/>
            <w:vAlign w:val="center"/>
          </w:tcPr>
          <w:p w14:paraId="10CFD864" w14:textId="5E0513F5" w:rsidR="009A40F1" w:rsidRDefault="00CE3F14" w:rsidP="0068227A">
            <w:pPr>
              <w:pStyle w:val="Normlntext"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3</w:t>
            </w:r>
          </w:p>
        </w:tc>
      </w:tr>
      <w:tr w:rsidR="008D2FE9" w:rsidRPr="008D2FE9" w14:paraId="44F90DBA" w14:textId="77777777" w:rsidTr="00682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  <w:vAlign w:val="center"/>
          </w:tcPr>
          <w:p w14:paraId="240778B0" w14:textId="6DCFDA7D" w:rsidR="008D2FE9" w:rsidRPr="008D2FE9" w:rsidRDefault="008D2FE9" w:rsidP="0068227A">
            <w:pPr>
              <w:pStyle w:val="Normlntext"/>
              <w:spacing w:before="0"/>
              <w:rPr>
                <w:rFonts w:asciiTheme="minorHAnsi" w:eastAsiaTheme="minorEastAsia" w:hAnsiTheme="minorHAnsi" w:cstheme="minorBidi"/>
                <w:b w:val="0"/>
                <w:bCs w:val="0"/>
                <w:sz w:val="18"/>
                <w:szCs w:val="18"/>
              </w:rPr>
            </w:pPr>
            <w:r w:rsidRPr="008D2FE9">
              <w:rPr>
                <w:rFonts w:asciiTheme="minorHAnsi" w:eastAsiaTheme="minorEastAsia" w:hAnsiTheme="minorHAnsi" w:cstheme="minorBidi"/>
                <w:b w:val="0"/>
                <w:bCs w:val="0"/>
                <w:sz w:val="18"/>
                <w:szCs w:val="18"/>
              </w:rPr>
              <w:t>ATA191-K9</w:t>
            </w:r>
          </w:p>
        </w:tc>
        <w:tc>
          <w:tcPr>
            <w:tcW w:w="4961" w:type="dxa"/>
            <w:vAlign w:val="center"/>
          </w:tcPr>
          <w:p w14:paraId="4DADCA82" w14:textId="0A319D66" w:rsidR="008D2FE9" w:rsidRPr="008D2FE9" w:rsidRDefault="008D2FE9" w:rsidP="0068227A">
            <w:pPr>
              <w:pStyle w:val="Normlntext"/>
              <w:spacing w:befor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8D2FE9">
              <w:rPr>
                <w:rFonts w:asciiTheme="minorHAnsi" w:eastAsiaTheme="minorEastAsia" w:hAnsiTheme="minorHAnsi" w:cstheme="minorBidi"/>
                <w:sz w:val="18"/>
                <w:szCs w:val="18"/>
              </w:rPr>
              <w:t>2-Port Analog</w:t>
            </w:r>
            <w:r w:rsidR="00C71F9A">
              <w:rPr>
                <w:rFonts w:asciiTheme="minorHAnsi" w:eastAsiaTheme="minorEastAsia" w:hAnsiTheme="minorHAnsi" w:cstheme="minorBidi"/>
                <w:sz w:val="18"/>
                <w:szCs w:val="18"/>
              </w:rPr>
              <w:t>ový</w:t>
            </w:r>
            <w:r w:rsidRPr="008D2FE9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C71F9A">
              <w:rPr>
                <w:rFonts w:asciiTheme="minorHAnsi" w:eastAsiaTheme="minorEastAsia" w:hAnsiTheme="minorHAnsi" w:cstheme="minorBidi"/>
                <w:sz w:val="18"/>
                <w:szCs w:val="18"/>
              </w:rPr>
              <w:t>telefonní adaptér</w:t>
            </w:r>
          </w:p>
        </w:tc>
        <w:tc>
          <w:tcPr>
            <w:tcW w:w="2721" w:type="dxa"/>
            <w:vAlign w:val="center"/>
          </w:tcPr>
          <w:p w14:paraId="1F3EBD83" w14:textId="4266258A" w:rsidR="008D2FE9" w:rsidRPr="008D2FE9" w:rsidRDefault="008D2FE9" w:rsidP="0068227A">
            <w:pPr>
              <w:pStyle w:val="Normlntext"/>
              <w:spacing w:befor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35</w:t>
            </w:r>
          </w:p>
        </w:tc>
      </w:tr>
    </w:tbl>
    <w:p w14:paraId="7BB2B6E4" w14:textId="77777777" w:rsidR="008D2FE9" w:rsidRDefault="008D2FE9" w:rsidP="001500D0">
      <w:pPr>
        <w:jc w:val="both"/>
      </w:pPr>
    </w:p>
    <w:p w14:paraId="7556A812" w14:textId="54E24D68" w:rsidR="008941B4" w:rsidRPr="008941B4" w:rsidRDefault="00541AB3" w:rsidP="008941B4">
      <w:pPr>
        <w:numPr>
          <w:ilvl w:val="2"/>
          <w:numId w:val="1"/>
        </w:numPr>
        <w:jc w:val="both"/>
        <w:rPr>
          <w:b/>
          <w:bCs/>
        </w:rPr>
      </w:pPr>
      <w:r>
        <w:rPr>
          <w:b/>
          <w:bCs/>
        </w:rPr>
        <w:t xml:space="preserve">Pevný </w:t>
      </w:r>
      <w:proofErr w:type="spellStart"/>
      <w:r>
        <w:rPr>
          <w:b/>
          <w:bCs/>
        </w:rPr>
        <w:t>VoIP</w:t>
      </w:r>
      <w:proofErr w:type="spellEnd"/>
      <w:r>
        <w:rPr>
          <w:b/>
          <w:bCs/>
        </w:rPr>
        <w:t xml:space="preserve"> telefon</w:t>
      </w:r>
      <w:r w:rsidR="00022BCD">
        <w:rPr>
          <w:b/>
          <w:bCs/>
        </w:rPr>
        <w:t xml:space="preserve"> – 70ks (minimální požadavky na funkcionalitu/vlastnost)</w:t>
      </w:r>
    </w:p>
    <w:tbl>
      <w:tblPr>
        <w:tblStyle w:val="Tabulkasmkou4zvraznn51"/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7"/>
        <w:gridCol w:w="1984"/>
        <w:gridCol w:w="1020"/>
      </w:tblGrid>
      <w:tr w:rsidR="00D6326B" w:rsidRPr="00EF48C0" w14:paraId="1F72CBD4" w14:textId="77777777" w:rsidTr="006822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55F3FFDB" w14:textId="77777777" w:rsidR="00D6326B" w:rsidRPr="00EF48C0" w:rsidRDefault="00D6326B" w:rsidP="00EF48C0">
            <w:pPr>
              <w:spacing w:after="0" w:line="259" w:lineRule="auto"/>
              <w:ind w:left="5"/>
              <w:jc w:val="center"/>
              <w:rPr>
                <w:rFonts w:eastAsiaTheme="minorEastAsia"/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Požadovaná funkcionalita / vlastnost</w:t>
            </w:r>
          </w:p>
        </w:tc>
        <w:tc>
          <w:tcPr>
            <w:tcW w:w="1984" w:type="dxa"/>
            <w:vAlign w:val="center"/>
            <w:hideMark/>
          </w:tcPr>
          <w:p w14:paraId="0CAB5B83" w14:textId="77777777" w:rsidR="00D6326B" w:rsidRPr="00EF48C0" w:rsidRDefault="00D6326B" w:rsidP="00EF48C0">
            <w:pPr>
              <w:spacing w:after="0" w:line="259" w:lineRule="auto"/>
              <w:ind w:left="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EF48C0">
              <w:rPr>
                <w:rFonts w:eastAsiaTheme="minorEastAsia"/>
                <w:sz w:val="18"/>
                <w:szCs w:val="18"/>
              </w:rPr>
              <w:t>Povinná součást</w:t>
            </w:r>
          </w:p>
        </w:tc>
        <w:tc>
          <w:tcPr>
            <w:tcW w:w="1020" w:type="dxa"/>
            <w:vAlign w:val="center"/>
            <w:hideMark/>
          </w:tcPr>
          <w:p w14:paraId="24E27A19" w14:textId="77777777" w:rsidR="00D6326B" w:rsidRPr="00EF48C0" w:rsidRDefault="00D6326B" w:rsidP="00EF48C0">
            <w:pPr>
              <w:spacing w:after="0" w:line="259" w:lineRule="auto"/>
              <w:ind w:left="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EF48C0">
              <w:rPr>
                <w:rFonts w:eastAsiaTheme="minorEastAsia"/>
                <w:sz w:val="18"/>
                <w:szCs w:val="18"/>
              </w:rPr>
              <w:t>Řešení splňuje</w:t>
            </w:r>
          </w:p>
        </w:tc>
      </w:tr>
      <w:tr w:rsidR="00D6326B" w:rsidRPr="00E2651D" w14:paraId="3E6DEB50" w14:textId="77777777" w:rsidTr="00682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12024714" w14:textId="77777777" w:rsidR="00D6326B" w:rsidRPr="00E2651D" w:rsidRDefault="00D6326B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Výrobce zařízení</w:t>
            </w:r>
          </w:p>
        </w:tc>
        <w:tc>
          <w:tcPr>
            <w:tcW w:w="1984" w:type="dxa"/>
            <w:vAlign w:val="center"/>
            <w:hideMark/>
          </w:tcPr>
          <w:p w14:paraId="7C6D938B" w14:textId="77777777" w:rsidR="00D6326B" w:rsidRPr="00E2651D" w:rsidRDefault="00D6326B" w:rsidP="006822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color w:val="000000"/>
                <w:sz w:val="18"/>
                <w:szCs w:val="18"/>
              </w:rPr>
              <w:t>Uvedení výrobce</w:t>
            </w:r>
          </w:p>
        </w:tc>
        <w:tc>
          <w:tcPr>
            <w:tcW w:w="1020" w:type="dxa"/>
            <w:vAlign w:val="center"/>
          </w:tcPr>
          <w:p w14:paraId="12C22E11" w14:textId="77777777" w:rsidR="00D6326B" w:rsidRPr="00E2651D" w:rsidRDefault="00D6326B" w:rsidP="006822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D6326B" w:rsidRPr="00E2651D" w14:paraId="40F0F399" w14:textId="77777777" w:rsidTr="0068227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19E92B30" w14:textId="77777777" w:rsidR="00D6326B" w:rsidRPr="00E2651D" w:rsidRDefault="00D6326B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Produktové číslo (typ) nabízeného zařízení (v případě, že je zařízené popsáno více produktovými čísly, uvede Uchazeč hlavní produktové číslo nabízeného zařízení)</w:t>
            </w:r>
          </w:p>
        </w:tc>
        <w:tc>
          <w:tcPr>
            <w:tcW w:w="1984" w:type="dxa"/>
            <w:vAlign w:val="center"/>
            <w:hideMark/>
          </w:tcPr>
          <w:p w14:paraId="212AA316" w14:textId="77777777" w:rsidR="00D6326B" w:rsidRPr="00E2651D" w:rsidRDefault="00D6326B" w:rsidP="006822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color w:val="000000"/>
                <w:sz w:val="18"/>
                <w:szCs w:val="18"/>
              </w:rPr>
              <w:t>Uvedení produktového</w:t>
            </w:r>
          </w:p>
          <w:p w14:paraId="7BBF43E0" w14:textId="77777777" w:rsidR="00D6326B" w:rsidRPr="00E2651D" w:rsidRDefault="00D6326B" w:rsidP="006822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color w:val="000000"/>
                <w:sz w:val="18"/>
                <w:szCs w:val="18"/>
              </w:rPr>
              <w:t>čísla (typ)</w:t>
            </w:r>
          </w:p>
        </w:tc>
        <w:tc>
          <w:tcPr>
            <w:tcW w:w="1020" w:type="dxa"/>
            <w:vAlign w:val="center"/>
          </w:tcPr>
          <w:p w14:paraId="739BF41D" w14:textId="77777777" w:rsidR="00D6326B" w:rsidRPr="00E2651D" w:rsidRDefault="00D6326B" w:rsidP="006822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D6326B" w:rsidRPr="00E2651D" w14:paraId="23885D43" w14:textId="77777777" w:rsidTr="00682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76BE002F" w14:textId="77777777" w:rsidR="00D6326B" w:rsidRPr="00E2651D" w:rsidRDefault="00D6326B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Odkaz na www stránky výrobce zařízení, kde je k dispozici detailní technická specifikace (</w:t>
            </w:r>
            <w:proofErr w:type="spellStart"/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DataSheet</w:t>
            </w:r>
            <w:proofErr w:type="spellEnd"/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) v českém nebo anglickém jazyce</w:t>
            </w:r>
          </w:p>
        </w:tc>
        <w:tc>
          <w:tcPr>
            <w:tcW w:w="1984" w:type="dxa"/>
            <w:vAlign w:val="center"/>
            <w:hideMark/>
          </w:tcPr>
          <w:p w14:paraId="7219EF7A" w14:textId="77777777" w:rsidR="00D6326B" w:rsidRPr="00E2651D" w:rsidRDefault="00D6326B" w:rsidP="006822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color w:val="000000"/>
                <w:sz w:val="18"/>
                <w:szCs w:val="18"/>
              </w:rPr>
              <w:t>Uvedení požadovaného odkazu</w:t>
            </w:r>
          </w:p>
        </w:tc>
        <w:tc>
          <w:tcPr>
            <w:tcW w:w="1020" w:type="dxa"/>
            <w:vAlign w:val="center"/>
          </w:tcPr>
          <w:p w14:paraId="68050471" w14:textId="77777777" w:rsidR="00D6326B" w:rsidRPr="00E2651D" w:rsidRDefault="00D6326B" w:rsidP="006822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D6326B" w:rsidRPr="00E2651D" w14:paraId="10F9303F" w14:textId="77777777" w:rsidTr="0068227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416E90A2" w14:textId="5C1523EB" w:rsidR="00D6326B" w:rsidRPr="00E2651D" w:rsidRDefault="00D6326B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 xml:space="preserve">Napájení po Ethernetu IEEE 802.3af </w:t>
            </w:r>
            <w:proofErr w:type="spellStart"/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PoE</w:t>
            </w:r>
            <w:proofErr w:type="spellEnd"/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 xml:space="preserve">, nebo přes </w:t>
            </w:r>
            <w:proofErr w:type="spellStart"/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ext</w:t>
            </w:r>
            <w:proofErr w:type="spellEnd"/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 xml:space="preserve">. </w:t>
            </w:r>
            <w:r w:rsidR="00022BC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z</w:t>
            </w: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droj</w:t>
            </w:r>
          </w:p>
        </w:tc>
        <w:tc>
          <w:tcPr>
            <w:tcW w:w="1984" w:type="dxa"/>
            <w:vAlign w:val="center"/>
            <w:hideMark/>
          </w:tcPr>
          <w:p w14:paraId="49AF60A8" w14:textId="77777777" w:rsidR="00D6326B" w:rsidRPr="00E2651D" w:rsidRDefault="00D6326B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681BE3A5" w14:textId="77777777" w:rsidR="00D6326B" w:rsidRPr="00E2651D" w:rsidRDefault="00D6326B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D6326B" w:rsidRPr="00E2651D" w14:paraId="1E21387B" w14:textId="77777777" w:rsidTr="00682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42BCABAA" w14:textId="77777777" w:rsidR="00D6326B" w:rsidRPr="00E2651D" w:rsidRDefault="00D6326B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 xml:space="preserve">VLAN 802.1q, možnost </w:t>
            </w:r>
            <w:proofErr w:type="spellStart"/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tagování</w:t>
            </w:r>
            <w:proofErr w:type="spellEnd"/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 xml:space="preserve"> rámců dle 802.1p</w:t>
            </w:r>
          </w:p>
        </w:tc>
        <w:tc>
          <w:tcPr>
            <w:tcW w:w="1984" w:type="dxa"/>
            <w:vAlign w:val="center"/>
            <w:hideMark/>
          </w:tcPr>
          <w:p w14:paraId="5B127D3C" w14:textId="77777777" w:rsidR="00D6326B" w:rsidRPr="00E2651D" w:rsidRDefault="00D6326B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6F5B56E3" w14:textId="77777777" w:rsidR="00D6326B" w:rsidRPr="00E2651D" w:rsidRDefault="00D6326B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D6326B" w:rsidRPr="00E2651D" w14:paraId="4C0E2F10" w14:textId="77777777" w:rsidTr="0068227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7B807D74" w14:textId="77777777" w:rsidR="00D6326B" w:rsidRPr="00E2651D" w:rsidRDefault="00D6326B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Signalizační protokol SIP nebo podobný protokol na textové bázi</w:t>
            </w:r>
          </w:p>
        </w:tc>
        <w:tc>
          <w:tcPr>
            <w:tcW w:w="1984" w:type="dxa"/>
            <w:vAlign w:val="center"/>
            <w:hideMark/>
          </w:tcPr>
          <w:p w14:paraId="0B59C2E1" w14:textId="77777777" w:rsidR="00D6326B" w:rsidRPr="00E2651D" w:rsidRDefault="00D6326B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0D95EF68" w14:textId="77777777" w:rsidR="00D6326B" w:rsidRPr="00E2651D" w:rsidRDefault="00D6326B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D6326B" w:rsidRPr="00E2651D" w14:paraId="3E2B1846" w14:textId="77777777" w:rsidTr="00682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57306130" w14:textId="77777777" w:rsidR="00D6326B" w:rsidRPr="00E2651D" w:rsidRDefault="00D6326B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Audio kodeky  G.711, G.722, G.729</w:t>
            </w:r>
          </w:p>
        </w:tc>
        <w:tc>
          <w:tcPr>
            <w:tcW w:w="1984" w:type="dxa"/>
            <w:vAlign w:val="center"/>
            <w:hideMark/>
          </w:tcPr>
          <w:p w14:paraId="760D493F" w14:textId="77777777" w:rsidR="00D6326B" w:rsidRPr="00E2651D" w:rsidRDefault="00D6326B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76BFFBC8" w14:textId="77777777" w:rsidR="00D6326B" w:rsidRPr="00E2651D" w:rsidRDefault="00D6326B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D6326B" w:rsidRPr="00E2651D" w14:paraId="68B6B0D5" w14:textId="77777777" w:rsidTr="0068227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164F0F92" w14:textId="77777777" w:rsidR="00D6326B" w:rsidRPr="00E2651D" w:rsidRDefault="00D6326B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Podpora DHCP, možnost manuální konfigurace sítě včetně konfigurace VLAN a možnost automatického přiřazení do hlasové VLAN dle konfigurace přepínače</w:t>
            </w:r>
          </w:p>
        </w:tc>
        <w:tc>
          <w:tcPr>
            <w:tcW w:w="1984" w:type="dxa"/>
            <w:vAlign w:val="center"/>
            <w:hideMark/>
          </w:tcPr>
          <w:p w14:paraId="72151B38" w14:textId="77777777" w:rsidR="00D6326B" w:rsidRPr="00E2651D" w:rsidRDefault="00D6326B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2EC2229D" w14:textId="77777777" w:rsidR="00D6326B" w:rsidRPr="00E2651D" w:rsidRDefault="00D6326B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D6326B" w:rsidRPr="00E2651D" w14:paraId="76824420" w14:textId="77777777" w:rsidTr="00682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43AAC660" w14:textId="77777777" w:rsidR="00D6326B" w:rsidRPr="00E2651D" w:rsidRDefault="00D6326B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Integrovaný Ethernet switch pro připojení do LAN a připojení PC s minimální rychlostí 10/100 Mbps</w:t>
            </w:r>
          </w:p>
        </w:tc>
        <w:tc>
          <w:tcPr>
            <w:tcW w:w="1984" w:type="dxa"/>
            <w:vAlign w:val="center"/>
            <w:hideMark/>
          </w:tcPr>
          <w:p w14:paraId="09893967" w14:textId="77777777" w:rsidR="00D6326B" w:rsidRPr="00E2651D" w:rsidRDefault="00D6326B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706BE6CD" w14:textId="77777777" w:rsidR="00D6326B" w:rsidRPr="00E2651D" w:rsidRDefault="00D6326B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D6326B" w:rsidRPr="00E2651D" w14:paraId="3F789C5B" w14:textId="77777777" w:rsidTr="0068227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7E7C70FD" w14:textId="77777777" w:rsidR="00D6326B" w:rsidRPr="00E2651D" w:rsidRDefault="00D6326B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Displej telefonu s minimálními parametry: více řádkový, grafický, podsvícený (min. rozlišení displeje 380x160pix)</w:t>
            </w:r>
          </w:p>
        </w:tc>
        <w:tc>
          <w:tcPr>
            <w:tcW w:w="1984" w:type="dxa"/>
            <w:vAlign w:val="center"/>
            <w:hideMark/>
          </w:tcPr>
          <w:p w14:paraId="0707935F" w14:textId="77777777" w:rsidR="00D6326B" w:rsidRPr="00E2651D" w:rsidRDefault="00D6326B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48AD67EC" w14:textId="77777777" w:rsidR="00D6326B" w:rsidRPr="00E2651D" w:rsidRDefault="00D6326B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D6326B" w:rsidRPr="00E2651D" w14:paraId="38F45A15" w14:textId="77777777" w:rsidTr="00682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11131DD0" w14:textId="77777777" w:rsidR="00D6326B" w:rsidRPr="00E2651D" w:rsidRDefault="00D6326B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Řízení hlasitosti vyzvánění, reproduktoru a sluchátka</w:t>
            </w:r>
          </w:p>
        </w:tc>
        <w:tc>
          <w:tcPr>
            <w:tcW w:w="1984" w:type="dxa"/>
            <w:vAlign w:val="center"/>
            <w:hideMark/>
          </w:tcPr>
          <w:p w14:paraId="256B645E" w14:textId="77777777" w:rsidR="00D6326B" w:rsidRPr="00E2651D" w:rsidRDefault="00D6326B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23F63FA5" w14:textId="77777777" w:rsidR="00D6326B" w:rsidRPr="00E2651D" w:rsidRDefault="00D6326B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D6326B" w:rsidRPr="00E2651D" w14:paraId="0E1189A8" w14:textId="77777777" w:rsidTr="0068227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1130B9DD" w14:textId="77777777" w:rsidR="00D6326B" w:rsidRPr="00E2651D" w:rsidRDefault="00D6326B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 xml:space="preserve">Min. </w:t>
            </w:r>
            <w:r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2</w:t>
            </w: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 xml:space="preserve"> programovatelná funkční tlačítka</w:t>
            </w:r>
          </w:p>
        </w:tc>
        <w:tc>
          <w:tcPr>
            <w:tcW w:w="1984" w:type="dxa"/>
            <w:vAlign w:val="center"/>
            <w:hideMark/>
          </w:tcPr>
          <w:p w14:paraId="15570BC9" w14:textId="77777777" w:rsidR="00D6326B" w:rsidRPr="00E2651D" w:rsidRDefault="00D6326B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476BCFD9" w14:textId="77777777" w:rsidR="00D6326B" w:rsidRPr="00E2651D" w:rsidRDefault="00D6326B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D6326B" w:rsidRPr="00E2651D" w14:paraId="148E6BA4" w14:textId="77777777" w:rsidTr="00682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51DAB2FE" w14:textId="77777777" w:rsidR="00D6326B" w:rsidRPr="00E2651D" w:rsidRDefault="00D6326B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 xml:space="preserve">Tlačítka nezávislých linek či předvolby s indikací stavu linky/předvolby: </w:t>
            </w:r>
            <w:r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4" w:type="dxa"/>
            <w:vAlign w:val="center"/>
            <w:hideMark/>
          </w:tcPr>
          <w:p w14:paraId="4E11A69F" w14:textId="77777777" w:rsidR="00D6326B" w:rsidRPr="00E2651D" w:rsidRDefault="00D6326B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1631EE44" w14:textId="77777777" w:rsidR="00D6326B" w:rsidRPr="00E2651D" w:rsidRDefault="00D6326B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D6326B" w:rsidRPr="00E2651D" w14:paraId="63F8753A" w14:textId="77777777" w:rsidTr="0068227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36C42A40" w14:textId="77777777" w:rsidR="00D6326B" w:rsidRPr="00E2651D" w:rsidRDefault="00D6326B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Handsfree hlasitý odposlech včetně vestavěného reproduktoru i mikrofonu s odstraněním echa</w:t>
            </w:r>
          </w:p>
        </w:tc>
        <w:tc>
          <w:tcPr>
            <w:tcW w:w="1984" w:type="dxa"/>
            <w:vAlign w:val="center"/>
            <w:hideMark/>
          </w:tcPr>
          <w:p w14:paraId="1E95B185" w14:textId="77777777" w:rsidR="00D6326B" w:rsidRPr="00E2651D" w:rsidRDefault="00D6326B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6FC7EDBE" w14:textId="77777777" w:rsidR="00D6326B" w:rsidRPr="00E2651D" w:rsidRDefault="00D6326B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D6326B" w:rsidRPr="00E2651D" w14:paraId="10337240" w14:textId="77777777" w:rsidTr="00682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4DB61ECA" w14:textId="77777777" w:rsidR="00D6326B" w:rsidRPr="00E2651D" w:rsidRDefault="00D6326B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Adresářové služby s možností vyhledávání v tel. Seznamech</w:t>
            </w:r>
          </w:p>
        </w:tc>
        <w:tc>
          <w:tcPr>
            <w:tcW w:w="1984" w:type="dxa"/>
            <w:vAlign w:val="center"/>
            <w:hideMark/>
          </w:tcPr>
          <w:p w14:paraId="5EC81ABA" w14:textId="77777777" w:rsidR="00D6326B" w:rsidRPr="00E2651D" w:rsidRDefault="00D6326B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3DB62843" w14:textId="77777777" w:rsidR="00D6326B" w:rsidRPr="00E2651D" w:rsidRDefault="00D6326B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D6326B" w:rsidRPr="00E2651D" w14:paraId="107A4725" w14:textId="77777777" w:rsidTr="0068227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20B2C7E9" w14:textId="77777777" w:rsidR="00D6326B" w:rsidRPr="00E2651D" w:rsidRDefault="00D6326B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Podpora XML aplikací v telefonu</w:t>
            </w:r>
          </w:p>
        </w:tc>
        <w:tc>
          <w:tcPr>
            <w:tcW w:w="1984" w:type="dxa"/>
            <w:vAlign w:val="center"/>
            <w:hideMark/>
          </w:tcPr>
          <w:p w14:paraId="05ABF423" w14:textId="77777777" w:rsidR="00D6326B" w:rsidRPr="00E2651D" w:rsidRDefault="00D6326B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30C1A8ED" w14:textId="77777777" w:rsidR="00D6326B" w:rsidRPr="00E2651D" w:rsidRDefault="00D6326B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D6326B" w:rsidRPr="00E2651D" w14:paraId="650B52FA" w14:textId="77777777" w:rsidTr="00682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3E080F03" w14:textId="77777777" w:rsidR="00D6326B" w:rsidRPr="00E2651D" w:rsidRDefault="00D6326B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Plná lokalizace přístroje pro český jazyk</w:t>
            </w:r>
          </w:p>
        </w:tc>
        <w:tc>
          <w:tcPr>
            <w:tcW w:w="1984" w:type="dxa"/>
            <w:vAlign w:val="center"/>
            <w:hideMark/>
          </w:tcPr>
          <w:p w14:paraId="5634C53F" w14:textId="77777777" w:rsidR="00D6326B" w:rsidRPr="00E2651D" w:rsidRDefault="00D6326B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417FF5F3" w14:textId="77777777" w:rsidR="00D6326B" w:rsidRPr="00E2651D" w:rsidRDefault="00D6326B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D6326B" w:rsidRPr="00E2651D" w14:paraId="74583131" w14:textId="77777777" w:rsidTr="0068227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7E7B29A4" w14:textId="77777777" w:rsidR="00D6326B" w:rsidRPr="00E2651D" w:rsidRDefault="00D6326B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lastRenderedPageBreak/>
              <w:t>Port pro připojení náhlavní soupravy</w:t>
            </w:r>
          </w:p>
        </w:tc>
        <w:tc>
          <w:tcPr>
            <w:tcW w:w="1984" w:type="dxa"/>
            <w:vAlign w:val="center"/>
            <w:hideMark/>
          </w:tcPr>
          <w:p w14:paraId="55F97D33" w14:textId="77777777" w:rsidR="00D6326B" w:rsidRPr="00E2651D" w:rsidRDefault="00D6326B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5F44FAD9" w14:textId="77777777" w:rsidR="00D6326B" w:rsidRPr="00E2651D" w:rsidRDefault="00D6326B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D6326B" w:rsidRPr="00E2651D" w14:paraId="40186C8A" w14:textId="77777777" w:rsidTr="00682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7664273F" w14:textId="77777777" w:rsidR="00D6326B" w:rsidRPr="00E2651D" w:rsidRDefault="00D6326B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Šifrování tel. hovorů včetně signalizačního protokolu</w:t>
            </w:r>
          </w:p>
        </w:tc>
        <w:tc>
          <w:tcPr>
            <w:tcW w:w="1984" w:type="dxa"/>
            <w:vAlign w:val="center"/>
            <w:hideMark/>
          </w:tcPr>
          <w:p w14:paraId="7B42A53A" w14:textId="77777777" w:rsidR="00D6326B" w:rsidRPr="00E2651D" w:rsidRDefault="00D6326B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46C9A053" w14:textId="77777777" w:rsidR="00D6326B" w:rsidRPr="00E2651D" w:rsidRDefault="00D6326B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</w:tbl>
    <w:p w14:paraId="66AFD3E0" w14:textId="77777777" w:rsidR="006F2C4F" w:rsidRPr="00E2651D" w:rsidRDefault="006F2C4F" w:rsidP="006F2C4F">
      <w:pPr>
        <w:spacing w:before="100"/>
        <w:jc w:val="both"/>
        <w:rPr>
          <w:rFonts w:cs="Arial"/>
          <w:sz w:val="18"/>
          <w:szCs w:val="18"/>
        </w:rPr>
      </w:pPr>
      <w:r w:rsidRPr="00E2651D">
        <w:rPr>
          <w:rFonts w:ascii="Wingdings" w:hAnsi="Wingdings" w:cs="Wingdings"/>
          <w:sz w:val="18"/>
          <w:szCs w:val="18"/>
        </w:rPr>
        <w:t></w:t>
      </w:r>
      <w:r w:rsidRPr="00E2651D">
        <w:rPr>
          <w:rFonts w:ascii="Wingdings" w:hAnsi="Wingdings" w:cs="Wingdings"/>
          <w:sz w:val="18"/>
          <w:szCs w:val="18"/>
        </w:rPr>
        <w:t></w:t>
      </w:r>
      <w:r w:rsidRPr="00E2651D">
        <w:rPr>
          <w:rFonts w:cs="Arial"/>
          <w:sz w:val="18"/>
          <w:szCs w:val="18"/>
        </w:rPr>
        <w:t>povinná funkce</w:t>
      </w:r>
    </w:p>
    <w:p w14:paraId="0DF39B96" w14:textId="7415DD85" w:rsidR="00541AB3" w:rsidRPr="008941B4" w:rsidRDefault="00EF48C0" w:rsidP="00541AB3">
      <w:pPr>
        <w:numPr>
          <w:ilvl w:val="2"/>
          <w:numId w:val="1"/>
        </w:numPr>
        <w:jc w:val="both"/>
        <w:rPr>
          <w:b/>
          <w:bCs/>
        </w:rPr>
      </w:pPr>
      <w:r w:rsidRPr="00EF48C0">
        <w:rPr>
          <w:b/>
          <w:bCs/>
        </w:rPr>
        <w:t xml:space="preserve">Přenosný bezdrátový </w:t>
      </w:r>
      <w:proofErr w:type="spellStart"/>
      <w:r w:rsidRPr="00EF48C0">
        <w:rPr>
          <w:b/>
          <w:bCs/>
        </w:rPr>
        <w:t>VoIP</w:t>
      </w:r>
      <w:proofErr w:type="spellEnd"/>
      <w:r w:rsidRPr="00EF48C0">
        <w:rPr>
          <w:b/>
          <w:bCs/>
        </w:rPr>
        <w:t xml:space="preserve"> telefon se základnou a ručkou</w:t>
      </w:r>
      <w:r w:rsidR="00022BCD">
        <w:rPr>
          <w:b/>
          <w:bCs/>
        </w:rPr>
        <w:t xml:space="preserve"> – 137ks (minimální požadavky na funkcionalitu/vlastnost)</w:t>
      </w:r>
    </w:p>
    <w:tbl>
      <w:tblPr>
        <w:tblStyle w:val="Tabulkasmkou4zvraznn51"/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7"/>
        <w:gridCol w:w="1984"/>
        <w:gridCol w:w="1020"/>
      </w:tblGrid>
      <w:tr w:rsidR="00042467" w:rsidRPr="00EF48C0" w14:paraId="2F0624FE" w14:textId="77777777" w:rsidTr="006822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00693755" w14:textId="77777777" w:rsidR="00042467" w:rsidRPr="00EF48C0" w:rsidRDefault="00042467" w:rsidP="0068227A">
            <w:pPr>
              <w:spacing w:after="0" w:line="259" w:lineRule="auto"/>
              <w:ind w:left="5"/>
              <w:jc w:val="center"/>
              <w:rPr>
                <w:rFonts w:eastAsiaTheme="minorEastAsia"/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Požadovaná funkcionalita / vlastnost</w:t>
            </w:r>
          </w:p>
        </w:tc>
        <w:tc>
          <w:tcPr>
            <w:tcW w:w="1984" w:type="dxa"/>
            <w:vAlign w:val="center"/>
            <w:hideMark/>
          </w:tcPr>
          <w:p w14:paraId="5F7C6DE7" w14:textId="77777777" w:rsidR="00042467" w:rsidRPr="00EF48C0" w:rsidRDefault="00042467" w:rsidP="0068227A">
            <w:pPr>
              <w:spacing w:after="0" w:line="259" w:lineRule="auto"/>
              <w:ind w:left="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EF48C0">
              <w:rPr>
                <w:rFonts w:eastAsiaTheme="minorEastAsia"/>
                <w:sz w:val="18"/>
                <w:szCs w:val="18"/>
              </w:rPr>
              <w:t>Povinná součást</w:t>
            </w:r>
          </w:p>
        </w:tc>
        <w:tc>
          <w:tcPr>
            <w:tcW w:w="1020" w:type="dxa"/>
            <w:vAlign w:val="center"/>
            <w:hideMark/>
          </w:tcPr>
          <w:p w14:paraId="43910F56" w14:textId="77777777" w:rsidR="00042467" w:rsidRPr="00EF48C0" w:rsidRDefault="00042467" w:rsidP="0068227A">
            <w:pPr>
              <w:spacing w:after="0" w:line="259" w:lineRule="auto"/>
              <w:ind w:left="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EF48C0">
              <w:rPr>
                <w:rFonts w:eastAsiaTheme="minorEastAsia"/>
                <w:sz w:val="18"/>
                <w:szCs w:val="18"/>
              </w:rPr>
              <w:t>Řešení splňuje</w:t>
            </w:r>
          </w:p>
        </w:tc>
      </w:tr>
      <w:tr w:rsidR="00042467" w:rsidRPr="00E2651D" w14:paraId="31DD803B" w14:textId="77777777" w:rsidTr="00682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19C5FA72" w14:textId="77777777" w:rsidR="00042467" w:rsidRPr="00E2651D" w:rsidRDefault="00042467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Výrobce zařízení</w:t>
            </w:r>
          </w:p>
        </w:tc>
        <w:tc>
          <w:tcPr>
            <w:tcW w:w="1984" w:type="dxa"/>
            <w:vAlign w:val="center"/>
            <w:hideMark/>
          </w:tcPr>
          <w:p w14:paraId="5B25968B" w14:textId="77777777" w:rsidR="00042467" w:rsidRPr="00E2651D" w:rsidRDefault="00042467" w:rsidP="006822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color w:val="000000"/>
                <w:sz w:val="18"/>
                <w:szCs w:val="18"/>
              </w:rPr>
              <w:t>Uvedení výrobce</w:t>
            </w:r>
          </w:p>
        </w:tc>
        <w:tc>
          <w:tcPr>
            <w:tcW w:w="1020" w:type="dxa"/>
            <w:vAlign w:val="center"/>
          </w:tcPr>
          <w:p w14:paraId="4C0D3600" w14:textId="77777777" w:rsidR="00042467" w:rsidRPr="00E2651D" w:rsidRDefault="00042467" w:rsidP="006822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042467" w:rsidRPr="00E2651D" w14:paraId="63451091" w14:textId="77777777" w:rsidTr="0068227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198D364C" w14:textId="77777777" w:rsidR="00042467" w:rsidRPr="00E2651D" w:rsidRDefault="00042467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Produktové číslo (typ) nabízeného zařízení (v případě, že je zařízené popsáno více produktovými čísly, uvede Uchazeč hlavní produktové číslo nabízeného zařízení)</w:t>
            </w:r>
          </w:p>
        </w:tc>
        <w:tc>
          <w:tcPr>
            <w:tcW w:w="1984" w:type="dxa"/>
            <w:vAlign w:val="center"/>
            <w:hideMark/>
          </w:tcPr>
          <w:p w14:paraId="5968B36F" w14:textId="77777777" w:rsidR="00042467" w:rsidRPr="00E2651D" w:rsidRDefault="00042467" w:rsidP="006822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color w:val="000000"/>
                <w:sz w:val="18"/>
                <w:szCs w:val="18"/>
              </w:rPr>
              <w:t>Uvedení produktového</w:t>
            </w:r>
          </w:p>
          <w:p w14:paraId="20B8A183" w14:textId="77777777" w:rsidR="00042467" w:rsidRPr="00E2651D" w:rsidRDefault="00042467" w:rsidP="006822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color w:val="000000"/>
                <w:sz w:val="18"/>
                <w:szCs w:val="18"/>
              </w:rPr>
              <w:t>čísla (typ)</w:t>
            </w:r>
          </w:p>
        </w:tc>
        <w:tc>
          <w:tcPr>
            <w:tcW w:w="1020" w:type="dxa"/>
            <w:vAlign w:val="center"/>
          </w:tcPr>
          <w:p w14:paraId="6618DF8D" w14:textId="77777777" w:rsidR="00042467" w:rsidRPr="00E2651D" w:rsidRDefault="00042467" w:rsidP="006822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042467" w:rsidRPr="00E2651D" w14:paraId="1D0FF5FB" w14:textId="77777777" w:rsidTr="00682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6B997D8A" w14:textId="77777777" w:rsidR="00042467" w:rsidRPr="00E2651D" w:rsidRDefault="00042467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Odkaz na www stránky výrobce zařízení, kde je k dispozici detailní technická specifikace (</w:t>
            </w:r>
            <w:proofErr w:type="spellStart"/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DataSheet</w:t>
            </w:r>
            <w:proofErr w:type="spellEnd"/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) v českém nebo anglickém jazyce</w:t>
            </w:r>
          </w:p>
        </w:tc>
        <w:tc>
          <w:tcPr>
            <w:tcW w:w="1984" w:type="dxa"/>
            <w:vAlign w:val="center"/>
            <w:hideMark/>
          </w:tcPr>
          <w:p w14:paraId="7A72026D" w14:textId="77777777" w:rsidR="00042467" w:rsidRPr="00E2651D" w:rsidRDefault="00042467" w:rsidP="006822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color w:val="000000"/>
                <w:sz w:val="18"/>
                <w:szCs w:val="18"/>
              </w:rPr>
              <w:t>Uvedení požadovaného odkazu</w:t>
            </w:r>
          </w:p>
        </w:tc>
        <w:tc>
          <w:tcPr>
            <w:tcW w:w="1020" w:type="dxa"/>
            <w:vAlign w:val="center"/>
          </w:tcPr>
          <w:p w14:paraId="02D41400" w14:textId="77777777" w:rsidR="00042467" w:rsidRPr="00E2651D" w:rsidRDefault="00042467" w:rsidP="006822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042467" w:rsidRPr="00E2651D" w14:paraId="1D0F985B" w14:textId="77777777" w:rsidTr="0068227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085C5796" w14:textId="4B963CF7" w:rsidR="00042467" w:rsidRPr="00E2651D" w:rsidRDefault="00EA459C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 xml:space="preserve">Podpora </w:t>
            </w:r>
            <w:r w:rsidR="0009098C" w:rsidRPr="0009098C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technologi</w:t>
            </w:r>
            <w:r w:rsidR="00946FEF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e</w:t>
            </w:r>
            <w:r w:rsidR="0009098C" w:rsidRPr="0009098C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 xml:space="preserve"> SIP</w:t>
            </w:r>
          </w:p>
        </w:tc>
        <w:tc>
          <w:tcPr>
            <w:tcW w:w="1984" w:type="dxa"/>
            <w:vAlign w:val="center"/>
            <w:hideMark/>
          </w:tcPr>
          <w:p w14:paraId="5998BEDA" w14:textId="77777777" w:rsidR="00042467" w:rsidRPr="00E2651D" w:rsidRDefault="00042467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53DE9539" w14:textId="77777777" w:rsidR="00042467" w:rsidRPr="00E2651D" w:rsidRDefault="00042467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042467" w:rsidRPr="00E2651D" w14:paraId="2FEED39D" w14:textId="77777777" w:rsidTr="00682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7A549D11" w14:textId="0E7970A2" w:rsidR="00042467" w:rsidRPr="00E2651D" w:rsidRDefault="008F5970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Displej telefonu s minimálními parametry</w:t>
            </w:r>
            <w:r w:rsidR="00EB559E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:</w:t>
            </w:r>
            <w:r w:rsidRPr="006D685A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 xml:space="preserve"> </w:t>
            </w:r>
            <w:r w:rsidR="006D685A" w:rsidRPr="006D685A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1,8" barevný displej 128 x 160</w:t>
            </w:r>
            <w:r w:rsidR="00EB559E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pix</w:t>
            </w:r>
          </w:p>
        </w:tc>
        <w:tc>
          <w:tcPr>
            <w:tcW w:w="1984" w:type="dxa"/>
            <w:vAlign w:val="center"/>
            <w:hideMark/>
          </w:tcPr>
          <w:p w14:paraId="1B1A965B" w14:textId="77777777" w:rsidR="00042467" w:rsidRPr="00E2651D" w:rsidRDefault="00042467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6606DA3A" w14:textId="77777777" w:rsidR="00042467" w:rsidRPr="00E2651D" w:rsidRDefault="00042467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042467" w:rsidRPr="00E2651D" w14:paraId="123D30BB" w14:textId="77777777" w:rsidTr="0068227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78390121" w14:textId="010732BF" w:rsidR="00042467" w:rsidRPr="00E2651D" w:rsidRDefault="00D519B2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Podpora a</w:t>
            </w:r>
            <w:r w:rsidR="00A83507" w:rsidRPr="00A83507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ž 20 současných hovorů</w:t>
            </w:r>
          </w:p>
        </w:tc>
        <w:tc>
          <w:tcPr>
            <w:tcW w:w="1984" w:type="dxa"/>
            <w:vAlign w:val="center"/>
            <w:hideMark/>
          </w:tcPr>
          <w:p w14:paraId="3DED39B0" w14:textId="77777777" w:rsidR="00042467" w:rsidRPr="00E2651D" w:rsidRDefault="00042467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50CAE197" w14:textId="77777777" w:rsidR="00042467" w:rsidRPr="00E2651D" w:rsidRDefault="00042467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042467" w:rsidRPr="00E2651D" w14:paraId="3C8927B4" w14:textId="77777777" w:rsidTr="00682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5083255D" w14:textId="4D4DC4E3" w:rsidR="00042467" w:rsidRPr="00E2651D" w:rsidRDefault="00D519B2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Podpora a</w:t>
            </w:r>
            <w:r w:rsidR="00A83507" w:rsidRPr="00A83507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ž 10 bezdrátových sluchátek DECT</w:t>
            </w:r>
          </w:p>
        </w:tc>
        <w:tc>
          <w:tcPr>
            <w:tcW w:w="1984" w:type="dxa"/>
            <w:vAlign w:val="center"/>
            <w:hideMark/>
          </w:tcPr>
          <w:p w14:paraId="523D39CD" w14:textId="77777777" w:rsidR="00042467" w:rsidRPr="00E2651D" w:rsidRDefault="00042467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11DF3F39" w14:textId="77777777" w:rsidR="00042467" w:rsidRPr="00E2651D" w:rsidRDefault="00042467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042467" w:rsidRPr="00E2651D" w14:paraId="1EAB802D" w14:textId="77777777" w:rsidTr="0068227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74C4EE7E" w14:textId="1CE7155F" w:rsidR="00042467" w:rsidRPr="00E2651D" w:rsidRDefault="00D519B2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Podpora a</w:t>
            </w:r>
            <w:r w:rsidR="00A83507" w:rsidRPr="00A83507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ž 10 účtů SIP</w:t>
            </w:r>
          </w:p>
        </w:tc>
        <w:tc>
          <w:tcPr>
            <w:tcW w:w="1984" w:type="dxa"/>
            <w:vAlign w:val="center"/>
            <w:hideMark/>
          </w:tcPr>
          <w:p w14:paraId="41FE4A44" w14:textId="77777777" w:rsidR="00042467" w:rsidRPr="00E2651D" w:rsidRDefault="00042467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5373DB28" w14:textId="77777777" w:rsidR="00042467" w:rsidRPr="00E2651D" w:rsidRDefault="00042467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042467" w:rsidRPr="00E2651D" w14:paraId="41D9FA9F" w14:textId="77777777" w:rsidTr="00682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69B9774B" w14:textId="5D183949" w:rsidR="00042467" w:rsidRPr="00E2651D" w:rsidRDefault="00EB559E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B559E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Systém redukce šumu</w:t>
            </w:r>
          </w:p>
        </w:tc>
        <w:tc>
          <w:tcPr>
            <w:tcW w:w="1984" w:type="dxa"/>
            <w:vAlign w:val="center"/>
            <w:hideMark/>
          </w:tcPr>
          <w:p w14:paraId="0B225CBA" w14:textId="77777777" w:rsidR="00042467" w:rsidRPr="00E2651D" w:rsidRDefault="00042467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404C154D" w14:textId="77777777" w:rsidR="00042467" w:rsidRPr="00E2651D" w:rsidRDefault="00042467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042467" w:rsidRPr="00E2651D" w14:paraId="17CF8254" w14:textId="77777777" w:rsidTr="0068227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627082D2" w14:textId="4782656F" w:rsidR="00042467" w:rsidRPr="00E2651D" w:rsidRDefault="008165E9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 xml:space="preserve">Funkce </w:t>
            </w:r>
            <w:r w:rsidR="0001556D" w:rsidRPr="0001556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FNR (flexibilní redukce šumu)</w:t>
            </w:r>
          </w:p>
        </w:tc>
        <w:tc>
          <w:tcPr>
            <w:tcW w:w="1984" w:type="dxa"/>
            <w:vAlign w:val="center"/>
            <w:hideMark/>
          </w:tcPr>
          <w:p w14:paraId="1157A30F" w14:textId="77777777" w:rsidR="00042467" w:rsidRPr="00E2651D" w:rsidRDefault="00042467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6A173816" w14:textId="77777777" w:rsidR="00042467" w:rsidRPr="00E2651D" w:rsidRDefault="00042467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042467" w:rsidRPr="00E2651D" w14:paraId="372D36BC" w14:textId="77777777" w:rsidTr="00682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0EC79E4B" w14:textId="570A0B6B" w:rsidR="00042467" w:rsidRPr="00E2651D" w:rsidRDefault="00283853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283853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Šifrování tel. hovorů včetně signalizačního protokolu</w:t>
            </w:r>
          </w:p>
        </w:tc>
        <w:tc>
          <w:tcPr>
            <w:tcW w:w="1984" w:type="dxa"/>
            <w:vAlign w:val="center"/>
            <w:hideMark/>
          </w:tcPr>
          <w:p w14:paraId="1B106B8E" w14:textId="77777777" w:rsidR="00042467" w:rsidRPr="00E2651D" w:rsidRDefault="00042467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5FFAE4ED" w14:textId="77777777" w:rsidR="00042467" w:rsidRPr="00E2651D" w:rsidRDefault="00042467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042467" w:rsidRPr="00E2651D" w14:paraId="39877B40" w14:textId="77777777" w:rsidTr="0068227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5C998D95" w14:textId="008C8373" w:rsidR="00042467" w:rsidRPr="00E2651D" w:rsidRDefault="00283853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Port pro p</w:t>
            </w:r>
            <w:r w:rsidRPr="00283853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 xml:space="preserve">řipojení náhlavní soupravy přes 3,5mm </w:t>
            </w:r>
            <w:proofErr w:type="spellStart"/>
            <w:r w:rsidRPr="00283853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jack</w:t>
            </w:r>
            <w:proofErr w:type="spellEnd"/>
          </w:p>
        </w:tc>
        <w:tc>
          <w:tcPr>
            <w:tcW w:w="1984" w:type="dxa"/>
            <w:vAlign w:val="center"/>
            <w:hideMark/>
          </w:tcPr>
          <w:p w14:paraId="09D96B51" w14:textId="77777777" w:rsidR="00042467" w:rsidRPr="00E2651D" w:rsidRDefault="00042467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74F6C243" w14:textId="77777777" w:rsidR="00042467" w:rsidRPr="00E2651D" w:rsidRDefault="00042467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042467" w:rsidRPr="00E2651D" w14:paraId="4A8F6FA0" w14:textId="77777777" w:rsidTr="00682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1D902A48" w14:textId="62DE4CB8" w:rsidR="00042467" w:rsidRPr="00E2651D" w:rsidRDefault="00283853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283853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Možnost montáže nabíječky na stěnu</w:t>
            </w:r>
          </w:p>
        </w:tc>
        <w:tc>
          <w:tcPr>
            <w:tcW w:w="1984" w:type="dxa"/>
            <w:vAlign w:val="center"/>
            <w:hideMark/>
          </w:tcPr>
          <w:p w14:paraId="3EB2D270" w14:textId="77777777" w:rsidR="00042467" w:rsidRPr="00E2651D" w:rsidRDefault="00042467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6D3FFB0F" w14:textId="77777777" w:rsidR="00042467" w:rsidRPr="00E2651D" w:rsidRDefault="00042467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042467" w:rsidRPr="00E2651D" w14:paraId="562F74A3" w14:textId="77777777" w:rsidTr="0068227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5FA8432C" w14:textId="77777777" w:rsidR="00042467" w:rsidRPr="00E2651D" w:rsidRDefault="00042467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Plná lokalizace přístroje pro český jazyk</w:t>
            </w:r>
          </w:p>
        </w:tc>
        <w:tc>
          <w:tcPr>
            <w:tcW w:w="1984" w:type="dxa"/>
            <w:vAlign w:val="center"/>
            <w:hideMark/>
          </w:tcPr>
          <w:p w14:paraId="5525E8F7" w14:textId="77777777" w:rsidR="00042467" w:rsidRPr="00E2651D" w:rsidRDefault="00042467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2A6740D8" w14:textId="77777777" w:rsidR="00042467" w:rsidRPr="00E2651D" w:rsidRDefault="00042467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</w:tbl>
    <w:p w14:paraId="5B458462" w14:textId="77777777" w:rsidR="00D66A66" w:rsidRPr="00E2651D" w:rsidRDefault="00D66A66" w:rsidP="00D66A66">
      <w:pPr>
        <w:spacing w:before="100"/>
        <w:jc w:val="both"/>
        <w:rPr>
          <w:rFonts w:cs="Arial"/>
          <w:sz w:val="18"/>
          <w:szCs w:val="18"/>
        </w:rPr>
      </w:pPr>
      <w:r w:rsidRPr="00E2651D">
        <w:rPr>
          <w:rFonts w:ascii="Wingdings" w:hAnsi="Wingdings" w:cs="Wingdings"/>
          <w:sz w:val="18"/>
          <w:szCs w:val="18"/>
        </w:rPr>
        <w:t></w:t>
      </w:r>
      <w:r w:rsidRPr="00E2651D">
        <w:rPr>
          <w:rFonts w:ascii="Wingdings" w:hAnsi="Wingdings" w:cs="Wingdings"/>
          <w:sz w:val="18"/>
          <w:szCs w:val="18"/>
        </w:rPr>
        <w:t></w:t>
      </w:r>
      <w:r w:rsidRPr="00E2651D">
        <w:rPr>
          <w:rFonts w:cs="Arial"/>
          <w:sz w:val="18"/>
          <w:szCs w:val="18"/>
        </w:rPr>
        <w:t>povinná funkce</w:t>
      </w:r>
    </w:p>
    <w:p w14:paraId="37CBD6F4" w14:textId="71712177" w:rsidR="009F3A52" w:rsidRPr="008941B4" w:rsidRDefault="009F3A52" w:rsidP="009F3A52">
      <w:pPr>
        <w:numPr>
          <w:ilvl w:val="2"/>
          <w:numId w:val="1"/>
        </w:numPr>
        <w:jc w:val="both"/>
        <w:rPr>
          <w:b/>
          <w:bCs/>
        </w:rPr>
      </w:pPr>
      <w:r w:rsidRPr="009F3A52">
        <w:rPr>
          <w:b/>
          <w:bCs/>
        </w:rPr>
        <w:t xml:space="preserve">Přenosný bezdrátový </w:t>
      </w:r>
      <w:proofErr w:type="spellStart"/>
      <w:r w:rsidRPr="009F3A52">
        <w:rPr>
          <w:b/>
          <w:bCs/>
        </w:rPr>
        <w:t>VoIP</w:t>
      </w:r>
      <w:proofErr w:type="spellEnd"/>
      <w:r w:rsidRPr="009F3A52">
        <w:rPr>
          <w:b/>
          <w:bCs/>
        </w:rPr>
        <w:t xml:space="preserve"> telefon bez základny pouze ručka</w:t>
      </w:r>
      <w:r w:rsidR="00022BCD">
        <w:rPr>
          <w:b/>
          <w:bCs/>
        </w:rPr>
        <w:t xml:space="preserve"> – 40ks (minimální požadavky na funkcionalitu/vlastnost)</w:t>
      </w:r>
    </w:p>
    <w:tbl>
      <w:tblPr>
        <w:tblStyle w:val="Tabulkasmkou4zvraznn51"/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7"/>
        <w:gridCol w:w="1984"/>
        <w:gridCol w:w="1020"/>
      </w:tblGrid>
      <w:tr w:rsidR="009F3A52" w:rsidRPr="00EF48C0" w14:paraId="703B7B0E" w14:textId="77777777" w:rsidTr="006822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32050C00" w14:textId="77777777" w:rsidR="009F3A52" w:rsidRPr="00EF48C0" w:rsidRDefault="009F3A52" w:rsidP="0068227A">
            <w:pPr>
              <w:spacing w:after="0" w:line="259" w:lineRule="auto"/>
              <w:ind w:left="5"/>
              <w:jc w:val="center"/>
              <w:rPr>
                <w:rFonts w:eastAsiaTheme="minorEastAsia"/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Požadovaná funkcionalita / vlastnost</w:t>
            </w:r>
          </w:p>
        </w:tc>
        <w:tc>
          <w:tcPr>
            <w:tcW w:w="1984" w:type="dxa"/>
            <w:vAlign w:val="center"/>
            <w:hideMark/>
          </w:tcPr>
          <w:p w14:paraId="06AA37A4" w14:textId="77777777" w:rsidR="009F3A52" w:rsidRPr="00EF48C0" w:rsidRDefault="009F3A52" w:rsidP="0068227A">
            <w:pPr>
              <w:spacing w:after="0" w:line="259" w:lineRule="auto"/>
              <w:ind w:left="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EF48C0">
              <w:rPr>
                <w:rFonts w:eastAsiaTheme="minorEastAsia"/>
                <w:sz w:val="18"/>
                <w:szCs w:val="18"/>
              </w:rPr>
              <w:t>Povinná součást</w:t>
            </w:r>
          </w:p>
        </w:tc>
        <w:tc>
          <w:tcPr>
            <w:tcW w:w="1020" w:type="dxa"/>
            <w:vAlign w:val="center"/>
            <w:hideMark/>
          </w:tcPr>
          <w:p w14:paraId="4B2547AC" w14:textId="77777777" w:rsidR="009F3A52" w:rsidRPr="00EF48C0" w:rsidRDefault="009F3A52" w:rsidP="0068227A">
            <w:pPr>
              <w:spacing w:after="0" w:line="259" w:lineRule="auto"/>
              <w:ind w:left="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EF48C0">
              <w:rPr>
                <w:rFonts w:eastAsiaTheme="minorEastAsia"/>
                <w:sz w:val="18"/>
                <w:szCs w:val="18"/>
              </w:rPr>
              <w:t>Řešení splňuje</w:t>
            </w:r>
          </w:p>
        </w:tc>
      </w:tr>
      <w:tr w:rsidR="009F3A52" w:rsidRPr="00E2651D" w14:paraId="74D5FE18" w14:textId="77777777" w:rsidTr="00682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34ECC5AB" w14:textId="77777777" w:rsidR="009F3A52" w:rsidRPr="00E2651D" w:rsidRDefault="009F3A52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Výrobce zařízení</w:t>
            </w:r>
          </w:p>
        </w:tc>
        <w:tc>
          <w:tcPr>
            <w:tcW w:w="1984" w:type="dxa"/>
            <w:vAlign w:val="center"/>
            <w:hideMark/>
          </w:tcPr>
          <w:p w14:paraId="7A67F514" w14:textId="77777777" w:rsidR="009F3A52" w:rsidRPr="00E2651D" w:rsidRDefault="009F3A52" w:rsidP="006822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color w:val="000000"/>
                <w:sz w:val="18"/>
                <w:szCs w:val="18"/>
              </w:rPr>
              <w:t>Uvedení výrobce</w:t>
            </w:r>
          </w:p>
        </w:tc>
        <w:tc>
          <w:tcPr>
            <w:tcW w:w="1020" w:type="dxa"/>
            <w:vAlign w:val="center"/>
          </w:tcPr>
          <w:p w14:paraId="0131F6CE" w14:textId="77777777" w:rsidR="009F3A52" w:rsidRPr="00E2651D" w:rsidRDefault="009F3A52" w:rsidP="006822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9F3A52" w:rsidRPr="00E2651D" w14:paraId="4FAE8527" w14:textId="77777777" w:rsidTr="0068227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5081E6F0" w14:textId="77777777" w:rsidR="009F3A52" w:rsidRPr="00E2651D" w:rsidRDefault="009F3A52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Produktové číslo (typ) nabízeného zařízení (v případě, že je zařízené popsáno více produktovými čísly, uvede Uchazeč hlavní produktové číslo nabízeného zařízení)</w:t>
            </w:r>
          </w:p>
        </w:tc>
        <w:tc>
          <w:tcPr>
            <w:tcW w:w="1984" w:type="dxa"/>
            <w:vAlign w:val="center"/>
            <w:hideMark/>
          </w:tcPr>
          <w:p w14:paraId="2285731C" w14:textId="77777777" w:rsidR="009F3A52" w:rsidRPr="00E2651D" w:rsidRDefault="009F3A52" w:rsidP="006822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color w:val="000000"/>
                <w:sz w:val="18"/>
                <w:szCs w:val="18"/>
              </w:rPr>
              <w:t>Uvedení produktového</w:t>
            </w:r>
          </w:p>
          <w:p w14:paraId="749DBE8D" w14:textId="77777777" w:rsidR="009F3A52" w:rsidRPr="00E2651D" w:rsidRDefault="009F3A52" w:rsidP="006822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color w:val="000000"/>
                <w:sz w:val="18"/>
                <w:szCs w:val="18"/>
              </w:rPr>
              <w:t>čísla (typ)</w:t>
            </w:r>
          </w:p>
        </w:tc>
        <w:tc>
          <w:tcPr>
            <w:tcW w:w="1020" w:type="dxa"/>
            <w:vAlign w:val="center"/>
          </w:tcPr>
          <w:p w14:paraId="62A42F11" w14:textId="77777777" w:rsidR="009F3A52" w:rsidRPr="00E2651D" w:rsidRDefault="009F3A52" w:rsidP="006822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9F3A52" w:rsidRPr="00E2651D" w14:paraId="14C0E09D" w14:textId="77777777" w:rsidTr="00682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75370B2C" w14:textId="77777777" w:rsidR="009F3A52" w:rsidRPr="00E2651D" w:rsidRDefault="009F3A52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Odkaz na www stránky výrobce zařízení, kde je k dispozici detailní technická specifikace (</w:t>
            </w:r>
            <w:proofErr w:type="spellStart"/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DataSheet</w:t>
            </w:r>
            <w:proofErr w:type="spellEnd"/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) v českém nebo anglickém jazyce</w:t>
            </w:r>
          </w:p>
        </w:tc>
        <w:tc>
          <w:tcPr>
            <w:tcW w:w="1984" w:type="dxa"/>
            <w:vAlign w:val="center"/>
            <w:hideMark/>
          </w:tcPr>
          <w:p w14:paraId="5BB4874D" w14:textId="77777777" w:rsidR="009F3A52" w:rsidRPr="00E2651D" w:rsidRDefault="009F3A52" w:rsidP="006822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color w:val="000000"/>
                <w:sz w:val="18"/>
                <w:szCs w:val="18"/>
              </w:rPr>
              <w:t>Uvedení požadovaného odkazu</w:t>
            </w:r>
          </w:p>
        </w:tc>
        <w:tc>
          <w:tcPr>
            <w:tcW w:w="1020" w:type="dxa"/>
            <w:vAlign w:val="center"/>
          </w:tcPr>
          <w:p w14:paraId="37B7799A" w14:textId="77777777" w:rsidR="009F3A52" w:rsidRPr="00E2651D" w:rsidRDefault="009F3A52" w:rsidP="006822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9F3A52" w:rsidRPr="00E2651D" w14:paraId="0273EE19" w14:textId="77777777" w:rsidTr="0068227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4675AE71" w14:textId="3D200A03" w:rsidR="009F3A52" w:rsidRPr="00E2651D" w:rsidRDefault="009F3A52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 xml:space="preserve">Podpora </w:t>
            </w:r>
            <w:r w:rsidRPr="0009098C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technologi</w:t>
            </w:r>
            <w:r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e</w:t>
            </w:r>
            <w:r w:rsidRPr="0009098C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DF38F6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VoIP</w:t>
            </w:r>
            <w:proofErr w:type="spellEnd"/>
          </w:p>
        </w:tc>
        <w:tc>
          <w:tcPr>
            <w:tcW w:w="1984" w:type="dxa"/>
            <w:vAlign w:val="center"/>
            <w:hideMark/>
          </w:tcPr>
          <w:p w14:paraId="2BB202DD" w14:textId="77777777" w:rsidR="009F3A52" w:rsidRPr="00E2651D" w:rsidRDefault="009F3A52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67249BA5" w14:textId="77777777" w:rsidR="009F3A52" w:rsidRPr="00E2651D" w:rsidRDefault="009F3A52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9F3A52" w:rsidRPr="00E2651D" w14:paraId="2A806D25" w14:textId="77777777" w:rsidTr="00682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3481F0CD" w14:textId="77777777" w:rsidR="009F3A52" w:rsidRPr="00E2651D" w:rsidRDefault="009F3A52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Displej telefonu s minimálními parametry</w:t>
            </w:r>
            <w:r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:</w:t>
            </w:r>
            <w:r w:rsidRPr="006D685A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 xml:space="preserve"> 1,8" barevný displej 128 x 160</w:t>
            </w:r>
            <w:r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pix</w:t>
            </w:r>
          </w:p>
        </w:tc>
        <w:tc>
          <w:tcPr>
            <w:tcW w:w="1984" w:type="dxa"/>
            <w:vAlign w:val="center"/>
            <w:hideMark/>
          </w:tcPr>
          <w:p w14:paraId="77FFB965" w14:textId="77777777" w:rsidR="009F3A52" w:rsidRPr="00E2651D" w:rsidRDefault="009F3A52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28784F21" w14:textId="77777777" w:rsidR="009F3A52" w:rsidRPr="00E2651D" w:rsidRDefault="009F3A52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9F3A52" w:rsidRPr="00E2651D" w14:paraId="0E7C9AB2" w14:textId="77777777" w:rsidTr="0068227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1BE7FB36" w14:textId="3E2BCAA9" w:rsidR="009F3A52" w:rsidRPr="00E2651D" w:rsidRDefault="008722D7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 xml:space="preserve">Kompatibilní </w:t>
            </w:r>
            <w:r w:rsidR="00A40DA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 xml:space="preserve">s bezdrátovou základnou </w:t>
            </w:r>
            <w:r w:rsidR="00B72071" w:rsidRPr="00B72071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YEALINK W73P</w:t>
            </w:r>
          </w:p>
        </w:tc>
        <w:tc>
          <w:tcPr>
            <w:tcW w:w="1984" w:type="dxa"/>
            <w:vAlign w:val="center"/>
            <w:hideMark/>
          </w:tcPr>
          <w:p w14:paraId="2D9D0722" w14:textId="77777777" w:rsidR="009F3A52" w:rsidRPr="00E2651D" w:rsidRDefault="009F3A52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7C2765E2" w14:textId="77777777" w:rsidR="009F3A52" w:rsidRPr="00E2651D" w:rsidRDefault="009F3A52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9F3A52" w:rsidRPr="00E2651D" w14:paraId="19413C3B" w14:textId="77777777" w:rsidTr="00682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26DB6828" w14:textId="77777777" w:rsidR="009F3A52" w:rsidRPr="00E2651D" w:rsidRDefault="009F3A52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lastRenderedPageBreak/>
              <w:t>Port pro p</w:t>
            </w:r>
            <w:r w:rsidRPr="00283853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 xml:space="preserve">řipojení náhlavní soupravy přes 3,5mm </w:t>
            </w:r>
            <w:proofErr w:type="spellStart"/>
            <w:r w:rsidRPr="00283853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jack</w:t>
            </w:r>
            <w:proofErr w:type="spellEnd"/>
          </w:p>
        </w:tc>
        <w:tc>
          <w:tcPr>
            <w:tcW w:w="1984" w:type="dxa"/>
            <w:vAlign w:val="center"/>
            <w:hideMark/>
          </w:tcPr>
          <w:p w14:paraId="4A379B0D" w14:textId="77777777" w:rsidR="009F3A52" w:rsidRPr="00E2651D" w:rsidRDefault="009F3A52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5244175D" w14:textId="77777777" w:rsidR="009F3A52" w:rsidRPr="00E2651D" w:rsidRDefault="009F3A52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9F3A52" w:rsidRPr="00E2651D" w14:paraId="00289690" w14:textId="77777777" w:rsidTr="0068227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76B0570E" w14:textId="77777777" w:rsidR="009F3A52" w:rsidRPr="00E2651D" w:rsidRDefault="009F3A52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283853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Možnost montáže nabíječky na stěnu</w:t>
            </w:r>
          </w:p>
        </w:tc>
        <w:tc>
          <w:tcPr>
            <w:tcW w:w="1984" w:type="dxa"/>
            <w:vAlign w:val="center"/>
            <w:hideMark/>
          </w:tcPr>
          <w:p w14:paraId="6608BA0E" w14:textId="77777777" w:rsidR="009F3A52" w:rsidRPr="00E2651D" w:rsidRDefault="009F3A52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77D6A298" w14:textId="77777777" w:rsidR="009F3A52" w:rsidRPr="00E2651D" w:rsidRDefault="009F3A52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9F3A52" w:rsidRPr="00E2651D" w14:paraId="659916F0" w14:textId="77777777" w:rsidTr="00682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3024B0CF" w14:textId="77777777" w:rsidR="009F3A52" w:rsidRPr="00E2651D" w:rsidRDefault="009F3A52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Plná lokalizace přístroje pro český jazyk</w:t>
            </w:r>
          </w:p>
        </w:tc>
        <w:tc>
          <w:tcPr>
            <w:tcW w:w="1984" w:type="dxa"/>
            <w:vAlign w:val="center"/>
            <w:hideMark/>
          </w:tcPr>
          <w:p w14:paraId="0A9FCC45" w14:textId="77777777" w:rsidR="009F3A52" w:rsidRPr="00E2651D" w:rsidRDefault="009F3A52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2F6C377A" w14:textId="77777777" w:rsidR="009F3A52" w:rsidRPr="00E2651D" w:rsidRDefault="009F3A52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</w:tbl>
    <w:p w14:paraId="2E55422F" w14:textId="77777777" w:rsidR="00D66A66" w:rsidRPr="00E2651D" w:rsidRDefault="00D66A66" w:rsidP="00D66A66">
      <w:pPr>
        <w:spacing w:before="100"/>
        <w:jc w:val="both"/>
        <w:rPr>
          <w:rFonts w:cs="Arial"/>
          <w:sz w:val="18"/>
          <w:szCs w:val="18"/>
        </w:rPr>
      </w:pPr>
      <w:r w:rsidRPr="00E2651D">
        <w:rPr>
          <w:rFonts w:ascii="Wingdings" w:hAnsi="Wingdings" w:cs="Wingdings"/>
          <w:sz w:val="18"/>
          <w:szCs w:val="18"/>
        </w:rPr>
        <w:t></w:t>
      </w:r>
      <w:r w:rsidRPr="00E2651D">
        <w:rPr>
          <w:rFonts w:ascii="Wingdings" w:hAnsi="Wingdings" w:cs="Wingdings"/>
          <w:sz w:val="18"/>
          <w:szCs w:val="18"/>
        </w:rPr>
        <w:t></w:t>
      </w:r>
      <w:r w:rsidRPr="00E2651D">
        <w:rPr>
          <w:rFonts w:cs="Arial"/>
          <w:sz w:val="18"/>
          <w:szCs w:val="18"/>
        </w:rPr>
        <w:t>povinná funkce</w:t>
      </w:r>
    </w:p>
    <w:p w14:paraId="779B2216" w14:textId="4A85EA9D" w:rsidR="009F0B19" w:rsidRPr="008941B4" w:rsidRDefault="009F0B19" w:rsidP="009F0B19">
      <w:pPr>
        <w:numPr>
          <w:ilvl w:val="2"/>
          <w:numId w:val="1"/>
        </w:numPr>
        <w:jc w:val="both"/>
        <w:rPr>
          <w:b/>
          <w:bCs/>
        </w:rPr>
      </w:pPr>
      <w:r w:rsidRPr="009F0B19">
        <w:rPr>
          <w:b/>
          <w:bCs/>
        </w:rPr>
        <w:t xml:space="preserve">Opakovač pro přenosné </w:t>
      </w:r>
      <w:proofErr w:type="spellStart"/>
      <w:r w:rsidRPr="009F0B19">
        <w:rPr>
          <w:b/>
          <w:bCs/>
        </w:rPr>
        <w:t>VoIP</w:t>
      </w:r>
      <w:proofErr w:type="spellEnd"/>
      <w:r w:rsidRPr="009F0B19">
        <w:rPr>
          <w:b/>
          <w:bCs/>
        </w:rPr>
        <w:t xml:space="preserve"> telefony</w:t>
      </w:r>
      <w:r w:rsidR="00022BCD">
        <w:rPr>
          <w:b/>
          <w:bCs/>
        </w:rPr>
        <w:t xml:space="preserve"> – 3ks (minimální požadavky na funkcionalitu/vlastnost)</w:t>
      </w:r>
    </w:p>
    <w:tbl>
      <w:tblPr>
        <w:tblStyle w:val="Tabulkasmkou4zvraznn51"/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7"/>
        <w:gridCol w:w="1984"/>
        <w:gridCol w:w="1020"/>
      </w:tblGrid>
      <w:tr w:rsidR="009F0B19" w:rsidRPr="00EF48C0" w14:paraId="05067605" w14:textId="77777777" w:rsidTr="006822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15778F1F" w14:textId="77777777" w:rsidR="009F0B19" w:rsidRPr="00EF48C0" w:rsidRDefault="009F0B19" w:rsidP="0068227A">
            <w:pPr>
              <w:spacing w:after="0" w:line="259" w:lineRule="auto"/>
              <w:ind w:left="5"/>
              <w:jc w:val="center"/>
              <w:rPr>
                <w:rFonts w:eastAsiaTheme="minorEastAsia"/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Požadovaná funkcionalita / vlastnost</w:t>
            </w:r>
          </w:p>
        </w:tc>
        <w:tc>
          <w:tcPr>
            <w:tcW w:w="1984" w:type="dxa"/>
            <w:vAlign w:val="center"/>
            <w:hideMark/>
          </w:tcPr>
          <w:p w14:paraId="26BA45BF" w14:textId="77777777" w:rsidR="009F0B19" w:rsidRPr="00EF48C0" w:rsidRDefault="009F0B19" w:rsidP="0068227A">
            <w:pPr>
              <w:spacing w:after="0" w:line="259" w:lineRule="auto"/>
              <w:ind w:left="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EF48C0">
              <w:rPr>
                <w:rFonts w:eastAsiaTheme="minorEastAsia"/>
                <w:sz w:val="18"/>
                <w:szCs w:val="18"/>
              </w:rPr>
              <w:t>Povinná součást</w:t>
            </w:r>
          </w:p>
        </w:tc>
        <w:tc>
          <w:tcPr>
            <w:tcW w:w="1020" w:type="dxa"/>
            <w:vAlign w:val="center"/>
            <w:hideMark/>
          </w:tcPr>
          <w:p w14:paraId="53126DAD" w14:textId="77777777" w:rsidR="009F0B19" w:rsidRPr="00EF48C0" w:rsidRDefault="009F0B19" w:rsidP="0068227A">
            <w:pPr>
              <w:spacing w:after="0" w:line="259" w:lineRule="auto"/>
              <w:ind w:left="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EF48C0">
              <w:rPr>
                <w:rFonts w:eastAsiaTheme="minorEastAsia"/>
                <w:sz w:val="18"/>
                <w:szCs w:val="18"/>
              </w:rPr>
              <w:t>Řešení splňuje</w:t>
            </w:r>
          </w:p>
        </w:tc>
      </w:tr>
      <w:tr w:rsidR="009F0B19" w:rsidRPr="00E2651D" w14:paraId="5042F158" w14:textId="77777777" w:rsidTr="00682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63EA4E12" w14:textId="77777777" w:rsidR="009F0B19" w:rsidRPr="00E2651D" w:rsidRDefault="009F0B19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Výrobce zařízení</w:t>
            </w:r>
          </w:p>
        </w:tc>
        <w:tc>
          <w:tcPr>
            <w:tcW w:w="1984" w:type="dxa"/>
            <w:vAlign w:val="center"/>
            <w:hideMark/>
          </w:tcPr>
          <w:p w14:paraId="2EC1E17B" w14:textId="77777777" w:rsidR="009F0B19" w:rsidRPr="00E2651D" w:rsidRDefault="009F0B19" w:rsidP="006822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color w:val="000000"/>
                <w:sz w:val="18"/>
                <w:szCs w:val="18"/>
              </w:rPr>
              <w:t>Uvedení výrobce</w:t>
            </w:r>
          </w:p>
        </w:tc>
        <w:tc>
          <w:tcPr>
            <w:tcW w:w="1020" w:type="dxa"/>
            <w:vAlign w:val="center"/>
          </w:tcPr>
          <w:p w14:paraId="5EF3F676" w14:textId="77777777" w:rsidR="009F0B19" w:rsidRPr="00E2651D" w:rsidRDefault="009F0B19" w:rsidP="006822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9F0B19" w:rsidRPr="00E2651D" w14:paraId="39779349" w14:textId="77777777" w:rsidTr="0068227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3331AD10" w14:textId="77777777" w:rsidR="009F0B19" w:rsidRPr="00E2651D" w:rsidRDefault="009F0B19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Produktové číslo (typ) nabízeného zařízení (v případě, že je zařízené popsáno více produktovými čísly, uvede Uchazeč hlavní produktové číslo nabízeného zařízení)</w:t>
            </w:r>
          </w:p>
        </w:tc>
        <w:tc>
          <w:tcPr>
            <w:tcW w:w="1984" w:type="dxa"/>
            <w:vAlign w:val="center"/>
            <w:hideMark/>
          </w:tcPr>
          <w:p w14:paraId="13C90E77" w14:textId="77777777" w:rsidR="009F0B19" w:rsidRPr="00E2651D" w:rsidRDefault="009F0B19" w:rsidP="006822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color w:val="000000"/>
                <w:sz w:val="18"/>
                <w:szCs w:val="18"/>
              </w:rPr>
              <w:t>Uvedení produktového</w:t>
            </w:r>
          </w:p>
          <w:p w14:paraId="233CA1EE" w14:textId="77777777" w:rsidR="009F0B19" w:rsidRPr="00E2651D" w:rsidRDefault="009F0B19" w:rsidP="006822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color w:val="000000"/>
                <w:sz w:val="18"/>
                <w:szCs w:val="18"/>
              </w:rPr>
              <w:t>čísla (typ)</w:t>
            </w:r>
          </w:p>
        </w:tc>
        <w:tc>
          <w:tcPr>
            <w:tcW w:w="1020" w:type="dxa"/>
            <w:vAlign w:val="center"/>
          </w:tcPr>
          <w:p w14:paraId="681CF1DD" w14:textId="77777777" w:rsidR="009F0B19" w:rsidRPr="00E2651D" w:rsidRDefault="009F0B19" w:rsidP="006822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9F0B19" w:rsidRPr="00E2651D" w14:paraId="3A36DE90" w14:textId="77777777" w:rsidTr="00682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3B5A35DB" w14:textId="77777777" w:rsidR="009F0B19" w:rsidRPr="00E2651D" w:rsidRDefault="009F0B19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Odkaz na www stránky výrobce zařízení, kde je k dispozici detailní technická specifikace (</w:t>
            </w:r>
            <w:proofErr w:type="spellStart"/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DataSheet</w:t>
            </w:r>
            <w:proofErr w:type="spellEnd"/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) v českém nebo anglickém jazyce</w:t>
            </w:r>
          </w:p>
        </w:tc>
        <w:tc>
          <w:tcPr>
            <w:tcW w:w="1984" w:type="dxa"/>
            <w:vAlign w:val="center"/>
            <w:hideMark/>
          </w:tcPr>
          <w:p w14:paraId="0ED0E056" w14:textId="77777777" w:rsidR="009F0B19" w:rsidRPr="00E2651D" w:rsidRDefault="009F0B19" w:rsidP="006822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color w:val="000000"/>
                <w:sz w:val="18"/>
                <w:szCs w:val="18"/>
              </w:rPr>
              <w:t>Uvedení požadovaného odkazu</w:t>
            </w:r>
          </w:p>
        </w:tc>
        <w:tc>
          <w:tcPr>
            <w:tcW w:w="1020" w:type="dxa"/>
            <w:vAlign w:val="center"/>
          </w:tcPr>
          <w:p w14:paraId="7E3B0B8B" w14:textId="77777777" w:rsidR="009F0B19" w:rsidRPr="00E2651D" w:rsidRDefault="009F0B19" w:rsidP="006822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9F0B19" w:rsidRPr="00E2651D" w14:paraId="0F3E256B" w14:textId="77777777" w:rsidTr="0068227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660518F2" w14:textId="0CDDC043" w:rsidR="009F0B19" w:rsidRPr="00E2651D" w:rsidRDefault="009F0B19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 xml:space="preserve">Podpora </w:t>
            </w:r>
            <w:r w:rsidR="00436B2B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a</w:t>
            </w:r>
            <w:r w:rsidR="00436B2B" w:rsidRPr="00436B2B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ž 6 opakovačů na základní stanici</w:t>
            </w:r>
          </w:p>
        </w:tc>
        <w:tc>
          <w:tcPr>
            <w:tcW w:w="1984" w:type="dxa"/>
            <w:vAlign w:val="center"/>
            <w:hideMark/>
          </w:tcPr>
          <w:p w14:paraId="6C9AE590" w14:textId="77777777" w:rsidR="009F0B19" w:rsidRPr="00E2651D" w:rsidRDefault="009F0B19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0D65A380" w14:textId="77777777" w:rsidR="009F0B19" w:rsidRPr="00E2651D" w:rsidRDefault="009F0B19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9F0B19" w:rsidRPr="00E2651D" w14:paraId="669EF00D" w14:textId="77777777" w:rsidTr="00682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5E2E2B06" w14:textId="75FA3B03" w:rsidR="009F0B19" w:rsidRPr="00E2651D" w:rsidRDefault="005E5794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5E5794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 xml:space="preserve">Kompatibilní se základnovou stanicí </w:t>
            </w:r>
            <w:proofErr w:type="spellStart"/>
            <w:r w:rsidRPr="005E5794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Yealink</w:t>
            </w:r>
            <w:proofErr w:type="spellEnd"/>
            <w:r w:rsidRPr="005E5794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 xml:space="preserve"> W60B DECT IP</w:t>
            </w:r>
          </w:p>
        </w:tc>
        <w:tc>
          <w:tcPr>
            <w:tcW w:w="1984" w:type="dxa"/>
            <w:vAlign w:val="center"/>
            <w:hideMark/>
          </w:tcPr>
          <w:p w14:paraId="2C356504" w14:textId="77777777" w:rsidR="009F0B19" w:rsidRPr="00E2651D" w:rsidRDefault="009F0B19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17710A25" w14:textId="77777777" w:rsidR="009F0B19" w:rsidRPr="00E2651D" w:rsidRDefault="009F0B19" w:rsidP="0068227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9F0B19" w:rsidRPr="00E2651D" w14:paraId="2A554BF6" w14:textId="77777777" w:rsidTr="0068227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7A6C0EEA" w14:textId="67731839" w:rsidR="009F0B19" w:rsidRPr="00E2651D" w:rsidRDefault="00D16078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D16078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Podpora HD hlasových hovorů</w:t>
            </w:r>
          </w:p>
        </w:tc>
        <w:tc>
          <w:tcPr>
            <w:tcW w:w="1984" w:type="dxa"/>
            <w:vAlign w:val="center"/>
            <w:hideMark/>
          </w:tcPr>
          <w:p w14:paraId="1E85324D" w14:textId="77777777" w:rsidR="009F0B19" w:rsidRPr="00E2651D" w:rsidRDefault="009F0B19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76E78138" w14:textId="77777777" w:rsidR="009F0B19" w:rsidRPr="00E2651D" w:rsidRDefault="009F0B19" w:rsidP="0068227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</w:tbl>
    <w:p w14:paraId="6B78874B" w14:textId="77777777" w:rsidR="00D66A66" w:rsidRPr="00E2651D" w:rsidRDefault="00D66A66" w:rsidP="00D66A66">
      <w:pPr>
        <w:spacing w:before="100"/>
        <w:jc w:val="both"/>
        <w:rPr>
          <w:rFonts w:cs="Arial"/>
          <w:sz w:val="18"/>
          <w:szCs w:val="18"/>
        </w:rPr>
      </w:pPr>
      <w:r w:rsidRPr="00E2651D">
        <w:rPr>
          <w:rFonts w:ascii="Wingdings" w:hAnsi="Wingdings" w:cs="Wingdings"/>
          <w:sz w:val="18"/>
          <w:szCs w:val="18"/>
        </w:rPr>
        <w:t></w:t>
      </w:r>
      <w:r w:rsidRPr="00E2651D">
        <w:rPr>
          <w:rFonts w:ascii="Wingdings" w:hAnsi="Wingdings" w:cs="Wingdings"/>
          <w:sz w:val="18"/>
          <w:szCs w:val="18"/>
        </w:rPr>
        <w:t></w:t>
      </w:r>
      <w:r w:rsidRPr="00E2651D">
        <w:rPr>
          <w:rFonts w:cs="Arial"/>
          <w:sz w:val="18"/>
          <w:szCs w:val="18"/>
        </w:rPr>
        <w:t>povinná funkce</w:t>
      </w:r>
    </w:p>
    <w:p w14:paraId="489BCE8D" w14:textId="3C577630" w:rsidR="0027526E" w:rsidRPr="008941B4" w:rsidRDefault="0027526E" w:rsidP="0027526E">
      <w:pPr>
        <w:numPr>
          <w:ilvl w:val="2"/>
          <w:numId w:val="1"/>
        </w:numPr>
        <w:jc w:val="both"/>
        <w:rPr>
          <w:b/>
          <w:bCs/>
        </w:rPr>
      </w:pPr>
      <w:r>
        <w:rPr>
          <w:b/>
          <w:bCs/>
        </w:rPr>
        <w:t>A</w:t>
      </w:r>
      <w:r w:rsidR="00002C3F">
        <w:rPr>
          <w:b/>
          <w:bCs/>
        </w:rPr>
        <w:t>/</w:t>
      </w:r>
      <w:r>
        <w:rPr>
          <w:b/>
          <w:bCs/>
        </w:rPr>
        <w:t>D převodník</w:t>
      </w:r>
      <w:r w:rsidR="00022BCD">
        <w:rPr>
          <w:b/>
          <w:bCs/>
        </w:rPr>
        <w:t xml:space="preserve"> – 35ks (minimální požadavky na funkcionalitu/vlastnost)</w:t>
      </w:r>
    </w:p>
    <w:tbl>
      <w:tblPr>
        <w:tblStyle w:val="Tabulkasmkou4zvraznn51"/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7"/>
        <w:gridCol w:w="1984"/>
        <w:gridCol w:w="1020"/>
      </w:tblGrid>
      <w:tr w:rsidR="0027526E" w:rsidRPr="00EF48C0" w14:paraId="3E98073C" w14:textId="77777777" w:rsidTr="006822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1C4FDF3A" w14:textId="77777777" w:rsidR="0027526E" w:rsidRPr="00EF48C0" w:rsidRDefault="0027526E" w:rsidP="0068227A">
            <w:pPr>
              <w:spacing w:after="0" w:line="259" w:lineRule="auto"/>
              <w:ind w:left="5"/>
              <w:jc w:val="center"/>
              <w:rPr>
                <w:rFonts w:eastAsiaTheme="minorEastAsia"/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Požadovaná funkcionalita / vlastnost</w:t>
            </w:r>
          </w:p>
        </w:tc>
        <w:tc>
          <w:tcPr>
            <w:tcW w:w="1984" w:type="dxa"/>
            <w:vAlign w:val="center"/>
            <w:hideMark/>
          </w:tcPr>
          <w:p w14:paraId="3F336C0B" w14:textId="77777777" w:rsidR="0027526E" w:rsidRPr="00EF48C0" w:rsidRDefault="0027526E" w:rsidP="0068227A">
            <w:pPr>
              <w:spacing w:after="0" w:line="259" w:lineRule="auto"/>
              <w:ind w:left="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EF48C0">
              <w:rPr>
                <w:rFonts w:eastAsiaTheme="minorEastAsia"/>
                <w:sz w:val="18"/>
                <w:szCs w:val="18"/>
              </w:rPr>
              <w:t>Povinná součást</w:t>
            </w:r>
          </w:p>
        </w:tc>
        <w:tc>
          <w:tcPr>
            <w:tcW w:w="1020" w:type="dxa"/>
            <w:vAlign w:val="center"/>
            <w:hideMark/>
          </w:tcPr>
          <w:p w14:paraId="32C4AFC6" w14:textId="77777777" w:rsidR="0027526E" w:rsidRPr="00EF48C0" w:rsidRDefault="0027526E" w:rsidP="0068227A">
            <w:pPr>
              <w:spacing w:after="0" w:line="259" w:lineRule="auto"/>
              <w:ind w:left="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EF48C0">
              <w:rPr>
                <w:rFonts w:eastAsiaTheme="minorEastAsia"/>
                <w:sz w:val="18"/>
                <w:szCs w:val="18"/>
              </w:rPr>
              <w:t>Řešení splňuje</w:t>
            </w:r>
          </w:p>
        </w:tc>
      </w:tr>
      <w:tr w:rsidR="0027526E" w:rsidRPr="00E2651D" w14:paraId="5092EE2F" w14:textId="77777777" w:rsidTr="00682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695A6D80" w14:textId="77777777" w:rsidR="0027526E" w:rsidRPr="00E2651D" w:rsidRDefault="0027526E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Výrobce zařízení</w:t>
            </w:r>
          </w:p>
        </w:tc>
        <w:tc>
          <w:tcPr>
            <w:tcW w:w="1984" w:type="dxa"/>
            <w:vAlign w:val="center"/>
            <w:hideMark/>
          </w:tcPr>
          <w:p w14:paraId="4D27A622" w14:textId="77777777" w:rsidR="0027526E" w:rsidRPr="00E2651D" w:rsidRDefault="0027526E" w:rsidP="006822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color w:val="000000"/>
                <w:sz w:val="18"/>
                <w:szCs w:val="18"/>
              </w:rPr>
              <w:t>Uvedení výrobce</w:t>
            </w:r>
          </w:p>
        </w:tc>
        <w:tc>
          <w:tcPr>
            <w:tcW w:w="1020" w:type="dxa"/>
            <w:vAlign w:val="center"/>
          </w:tcPr>
          <w:p w14:paraId="051D5001" w14:textId="77777777" w:rsidR="0027526E" w:rsidRPr="00E2651D" w:rsidRDefault="0027526E" w:rsidP="006822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27526E" w:rsidRPr="00E2651D" w14:paraId="47657D9F" w14:textId="77777777" w:rsidTr="0068227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2FC86747" w14:textId="77777777" w:rsidR="0027526E" w:rsidRPr="00E2651D" w:rsidRDefault="0027526E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Produktové číslo (typ) nabízeného zařízení (v případě, že je zařízené popsáno více produktovými čísly, uvede Uchazeč hlavní produktové číslo nabízeného zařízení)</w:t>
            </w:r>
          </w:p>
        </w:tc>
        <w:tc>
          <w:tcPr>
            <w:tcW w:w="1984" w:type="dxa"/>
            <w:vAlign w:val="center"/>
            <w:hideMark/>
          </w:tcPr>
          <w:p w14:paraId="362EDF58" w14:textId="77777777" w:rsidR="0027526E" w:rsidRPr="00E2651D" w:rsidRDefault="0027526E" w:rsidP="006822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color w:val="000000"/>
                <w:sz w:val="18"/>
                <w:szCs w:val="18"/>
              </w:rPr>
              <w:t>Uvedení produktového</w:t>
            </w:r>
          </w:p>
          <w:p w14:paraId="3F3AF08F" w14:textId="77777777" w:rsidR="0027526E" w:rsidRPr="00E2651D" w:rsidRDefault="0027526E" w:rsidP="006822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color w:val="000000"/>
                <w:sz w:val="18"/>
                <w:szCs w:val="18"/>
              </w:rPr>
              <w:t>čísla (typ)</w:t>
            </w:r>
          </w:p>
        </w:tc>
        <w:tc>
          <w:tcPr>
            <w:tcW w:w="1020" w:type="dxa"/>
            <w:vAlign w:val="center"/>
          </w:tcPr>
          <w:p w14:paraId="532B83A0" w14:textId="77777777" w:rsidR="0027526E" w:rsidRPr="00E2651D" w:rsidRDefault="0027526E" w:rsidP="006822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27526E" w:rsidRPr="00E2651D" w14:paraId="2CFB7E3B" w14:textId="77777777" w:rsidTr="00682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1B911734" w14:textId="77777777" w:rsidR="0027526E" w:rsidRPr="00E2651D" w:rsidRDefault="0027526E" w:rsidP="0068227A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Odkaz na www stránky výrobce zařízení, kde je k dispozici detailní technická specifikace (</w:t>
            </w:r>
            <w:proofErr w:type="spellStart"/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DataSheet</w:t>
            </w:r>
            <w:proofErr w:type="spellEnd"/>
            <w:r w:rsidRPr="00E2651D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) v českém nebo anglickém jazyce</w:t>
            </w:r>
          </w:p>
        </w:tc>
        <w:tc>
          <w:tcPr>
            <w:tcW w:w="1984" w:type="dxa"/>
            <w:vAlign w:val="center"/>
            <w:hideMark/>
          </w:tcPr>
          <w:p w14:paraId="2833E296" w14:textId="77777777" w:rsidR="0027526E" w:rsidRPr="00E2651D" w:rsidRDefault="0027526E" w:rsidP="006822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E2651D">
              <w:rPr>
                <w:rFonts w:eastAsia="Times New Roman" w:cstheme="minorHAnsi"/>
                <w:color w:val="000000"/>
                <w:sz w:val="18"/>
                <w:szCs w:val="18"/>
              </w:rPr>
              <w:t>Uvedení požadovaného odkazu</w:t>
            </w:r>
          </w:p>
        </w:tc>
        <w:tc>
          <w:tcPr>
            <w:tcW w:w="1020" w:type="dxa"/>
            <w:vAlign w:val="center"/>
          </w:tcPr>
          <w:p w14:paraId="69884CE9" w14:textId="77777777" w:rsidR="0027526E" w:rsidRPr="00E2651D" w:rsidRDefault="0027526E" w:rsidP="0068227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F21C1A" w:rsidRPr="00E2651D" w14:paraId="58768761" w14:textId="77777777" w:rsidTr="0068227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</w:tcPr>
          <w:p w14:paraId="6541E2CA" w14:textId="163EB737" w:rsidR="00F21C1A" w:rsidRPr="00FA61CC" w:rsidRDefault="000D7437" w:rsidP="00F21C1A">
            <w:pPr>
              <w:spacing w:after="0" w:line="240" w:lineRule="auto"/>
              <w:rPr>
                <w:rFonts w:eastAsia="Times New Roman" w:cstheme="minorHAns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 w:val="0"/>
                <w:bCs w:val="0"/>
                <w:color w:val="000000"/>
                <w:sz w:val="18"/>
                <w:szCs w:val="18"/>
              </w:rPr>
              <w:t xml:space="preserve">Rozhraní: </w:t>
            </w:r>
            <w:r w:rsidR="00F21C1A">
              <w:rPr>
                <w:rFonts w:eastAsia="Times New Roman" w:cstheme="minorHAnsi"/>
                <w:b w:val="0"/>
                <w:bCs w:val="0"/>
                <w:color w:val="000000"/>
                <w:sz w:val="18"/>
                <w:szCs w:val="18"/>
              </w:rPr>
              <w:t xml:space="preserve">2x port RJ11 </w:t>
            </w:r>
            <w:r w:rsidR="00F21C1A" w:rsidRPr="00F21C1A">
              <w:rPr>
                <w:rFonts w:eastAsia="Times New Roman" w:cstheme="minorHAnsi"/>
                <w:b w:val="0"/>
                <w:bCs w:val="0"/>
                <w:color w:val="000000"/>
                <w:sz w:val="18"/>
                <w:szCs w:val="18"/>
              </w:rPr>
              <w:t xml:space="preserve">FXS, </w:t>
            </w:r>
            <w:r w:rsidR="00F21C1A">
              <w:rPr>
                <w:rFonts w:eastAsia="Times New Roman" w:cstheme="minorHAnsi"/>
                <w:b w:val="0"/>
                <w:bCs w:val="0"/>
                <w:color w:val="000000"/>
                <w:sz w:val="18"/>
                <w:szCs w:val="18"/>
              </w:rPr>
              <w:t>1x</w:t>
            </w:r>
            <w:r w:rsidR="00F21C1A" w:rsidRPr="00F21C1A">
              <w:rPr>
                <w:rFonts w:eastAsia="Times New Roman" w:cstheme="minorHAnsi"/>
                <w:b w:val="0"/>
                <w:bCs w:val="0"/>
                <w:color w:val="000000"/>
                <w:sz w:val="18"/>
                <w:szCs w:val="18"/>
              </w:rPr>
              <w:t xml:space="preserve"> 10/100 Mbps RJ-45 Ethernet port</w:t>
            </w:r>
          </w:p>
        </w:tc>
        <w:tc>
          <w:tcPr>
            <w:tcW w:w="1984" w:type="dxa"/>
            <w:vAlign w:val="center"/>
          </w:tcPr>
          <w:p w14:paraId="2BA658EB" w14:textId="134D4C30" w:rsidR="00F21C1A" w:rsidRPr="00E2651D" w:rsidRDefault="00F21C1A" w:rsidP="00F21C1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27ADFAAD" w14:textId="17709931" w:rsidR="00F21C1A" w:rsidRPr="00E2651D" w:rsidRDefault="00F21C1A" w:rsidP="00F21C1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18243B" w:rsidRPr="00E2651D" w14:paraId="32E84786" w14:textId="77777777" w:rsidTr="00682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</w:tcPr>
          <w:p w14:paraId="35C0810A" w14:textId="108FA3A6" w:rsidR="0018243B" w:rsidRPr="005232D2" w:rsidRDefault="0018243B" w:rsidP="0018243B">
            <w:pPr>
              <w:spacing w:after="0" w:line="240" w:lineRule="auto"/>
              <w:rPr>
                <w:rFonts w:eastAsia="Times New Roman" w:cstheme="minorHAnsi"/>
                <w:b w:val="0"/>
                <w:bCs w:val="0"/>
                <w:color w:val="000000"/>
                <w:sz w:val="18"/>
                <w:szCs w:val="18"/>
              </w:rPr>
            </w:pPr>
            <w:r w:rsidRPr="005232D2">
              <w:rPr>
                <w:rFonts w:eastAsia="Times New Roman" w:cstheme="minorHAnsi"/>
                <w:b w:val="0"/>
                <w:bCs w:val="0"/>
                <w:color w:val="000000"/>
                <w:sz w:val="18"/>
                <w:szCs w:val="18"/>
              </w:rPr>
              <w:t>Podpora síťových protokolů</w:t>
            </w:r>
            <w:r>
              <w:rPr>
                <w:rFonts w:eastAsia="Times New Roman" w:cstheme="minorHAnsi"/>
                <w:b w:val="0"/>
                <w:bCs w:val="0"/>
                <w:color w:val="000000"/>
                <w:sz w:val="18"/>
                <w:szCs w:val="18"/>
              </w:rPr>
              <w:t xml:space="preserve"> (SIP, TCP, UDP, RTP, RTCP, HTTP, HTTPS, TFTP, ARP, DHCP, ICMP, SNTP, CDP, LLDP)</w:t>
            </w:r>
          </w:p>
        </w:tc>
        <w:tc>
          <w:tcPr>
            <w:tcW w:w="1984" w:type="dxa"/>
            <w:vAlign w:val="center"/>
          </w:tcPr>
          <w:p w14:paraId="352322D7" w14:textId="2F702279" w:rsidR="0018243B" w:rsidRPr="00E2651D" w:rsidRDefault="0018243B" w:rsidP="0018243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1FFC7384" w14:textId="7BE74FCC" w:rsidR="0018243B" w:rsidRPr="00E2651D" w:rsidRDefault="0018243B" w:rsidP="0018243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390F9C" w:rsidRPr="00E2651D" w14:paraId="1255C41F" w14:textId="77777777" w:rsidTr="0068227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</w:tcPr>
          <w:p w14:paraId="7EF7F569" w14:textId="77777777" w:rsidR="00390F9C" w:rsidRPr="00B45F81" w:rsidRDefault="00390F9C" w:rsidP="00390F9C">
            <w:pPr>
              <w:spacing w:after="0" w:line="240" w:lineRule="auto"/>
              <w:rPr>
                <w:rFonts w:eastAsia="Times New Roman" w:cstheme="minorHAnsi"/>
                <w:b w:val="0"/>
                <w:bCs w:val="0"/>
                <w:color w:val="000000"/>
                <w:sz w:val="18"/>
                <w:szCs w:val="18"/>
              </w:rPr>
            </w:pPr>
            <w:r w:rsidRPr="00B45F81">
              <w:rPr>
                <w:rFonts w:eastAsia="Times New Roman" w:cstheme="minorHAnsi"/>
                <w:b w:val="0"/>
                <w:bCs w:val="0"/>
                <w:color w:val="000000"/>
                <w:sz w:val="18"/>
                <w:szCs w:val="18"/>
              </w:rPr>
              <w:t xml:space="preserve">Podpora řízeni </w:t>
            </w:r>
            <w:proofErr w:type="spellStart"/>
            <w:r w:rsidRPr="00B45F81">
              <w:rPr>
                <w:rFonts w:eastAsia="Times New Roman" w:cstheme="minorHAnsi"/>
                <w:b w:val="0"/>
                <w:bCs w:val="0"/>
                <w:color w:val="000000"/>
                <w:sz w:val="18"/>
                <w:szCs w:val="18"/>
              </w:rPr>
              <w:t>QoS</w:t>
            </w:r>
            <w:proofErr w:type="spellEnd"/>
            <w:r w:rsidRPr="00B45F81">
              <w:rPr>
                <w:rFonts w:eastAsia="Times New Roman" w:cstheme="minorHAnsi"/>
                <w:b w:val="0"/>
                <w:bCs w:val="0"/>
                <w:color w:val="000000"/>
                <w:sz w:val="18"/>
                <w:szCs w:val="18"/>
              </w:rPr>
              <w:t xml:space="preserve"> (IEEE 802.1p/Q (</w:t>
            </w:r>
            <w:proofErr w:type="spellStart"/>
            <w:r w:rsidRPr="00B45F81">
              <w:rPr>
                <w:rFonts w:eastAsia="Times New Roman" w:cstheme="minorHAnsi"/>
                <w:b w:val="0"/>
                <w:bCs w:val="0"/>
                <w:color w:val="000000"/>
                <w:sz w:val="18"/>
                <w:szCs w:val="18"/>
              </w:rPr>
              <w:t>QoS</w:t>
            </w:r>
            <w:proofErr w:type="spellEnd"/>
            <w:r w:rsidRPr="00B45F81">
              <w:rPr>
                <w:rFonts w:eastAsia="Times New Roman" w:cstheme="minorHAnsi"/>
                <w:b w:val="0"/>
                <w:bCs w:val="0"/>
                <w:color w:val="000000"/>
                <w:sz w:val="18"/>
                <w:szCs w:val="18"/>
              </w:rPr>
              <w:t xml:space="preserve"> and VLAN </w:t>
            </w:r>
            <w:proofErr w:type="spellStart"/>
            <w:r w:rsidRPr="00B45F81">
              <w:rPr>
                <w:rFonts w:eastAsia="Times New Roman" w:cstheme="minorHAnsi"/>
                <w:b w:val="0"/>
                <w:bCs w:val="0"/>
                <w:color w:val="000000"/>
                <w:sz w:val="18"/>
                <w:szCs w:val="18"/>
              </w:rPr>
              <w:t>tagging</w:t>
            </w:r>
            <w:proofErr w:type="spellEnd"/>
            <w:r w:rsidRPr="00B45F81">
              <w:rPr>
                <w:rFonts w:eastAsia="Times New Roman" w:cstheme="minorHAnsi"/>
                <w:b w:val="0"/>
                <w:bCs w:val="0"/>
                <w:color w:val="000000"/>
                <w:sz w:val="18"/>
                <w:szCs w:val="18"/>
              </w:rPr>
              <w:t>)</w:t>
            </w:r>
          </w:p>
          <w:p w14:paraId="3403BE79" w14:textId="44EE8679" w:rsidR="00390F9C" w:rsidRPr="005232D2" w:rsidRDefault="00390F9C" w:rsidP="00390F9C">
            <w:pPr>
              <w:spacing w:after="0" w:line="240" w:lineRule="auto"/>
              <w:rPr>
                <w:rFonts w:eastAsia="Times New Roman" w:cstheme="minorHAnsi"/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r w:rsidRPr="0049384C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Differentiated</w:t>
            </w:r>
            <w:proofErr w:type="spellEnd"/>
            <w:r w:rsidRPr="0049384C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9384C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Services</w:t>
            </w:r>
            <w:proofErr w:type="spellEnd"/>
            <w:r w:rsidRPr="0049384C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49384C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DiffServ</w:t>
            </w:r>
            <w:proofErr w:type="spellEnd"/>
            <w:r w:rsidRPr="0049384C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 xml:space="preserve">) / Type </w:t>
            </w:r>
            <w:proofErr w:type="spellStart"/>
            <w:r w:rsidRPr="0049384C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of</w:t>
            </w:r>
            <w:proofErr w:type="spellEnd"/>
            <w:r w:rsidRPr="0049384C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9384C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Service</w:t>
            </w:r>
            <w:proofErr w:type="spellEnd"/>
            <w:r w:rsidRPr="0049384C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49384C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ToS</w:t>
            </w:r>
            <w:proofErr w:type="spellEnd"/>
            <w:r w:rsidRPr="0049384C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)</w:t>
            </w:r>
          </w:p>
        </w:tc>
        <w:tc>
          <w:tcPr>
            <w:tcW w:w="1984" w:type="dxa"/>
            <w:vAlign w:val="center"/>
          </w:tcPr>
          <w:p w14:paraId="0EAEF6C9" w14:textId="1CBDE8A0" w:rsidR="00390F9C" w:rsidRPr="00E2651D" w:rsidRDefault="00390F9C" w:rsidP="00390F9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693E33CA" w14:textId="3C92137F" w:rsidR="00390F9C" w:rsidRPr="00E2651D" w:rsidRDefault="00390F9C" w:rsidP="00390F9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FC005D" w:rsidRPr="00E2651D" w14:paraId="2DEFDE28" w14:textId="77777777" w:rsidTr="00682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</w:tcPr>
          <w:p w14:paraId="250863F7" w14:textId="776B5F47" w:rsidR="00FC005D" w:rsidRPr="005232D2" w:rsidRDefault="00FC005D" w:rsidP="00FC005D">
            <w:pPr>
              <w:spacing w:after="0" w:line="240" w:lineRule="auto"/>
              <w:rPr>
                <w:rFonts w:eastAsia="Times New Roman" w:cstheme="minorHAnsi"/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r w:rsidRPr="00A212A5">
              <w:rPr>
                <w:rFonts w:eastAsia="Times New Roman" w:cstheme="minorHAnsi"/>
                <w:b w:val="0"/>
                <w:bCs w:val="0"/>
                <w:color w:val="000000"/>
                <w:sz w:val="18"/>
                <w:szCs w:val="18"/>
              </w:rPr>
              <w:t>Provisioning</w:t>
            </w:r>
            <w:proofErr w:type="spellEnd"/>
            <w:r w:rsidRPr="00A212A5">
              <w:rPr>
                <w:rFonts w:eastAsia="Times New Roman" w:cstheme="minorHAnsi"/>
                <w:b w:val="0"/>
                <w:bCs w:val="0"/>
                <w:color w:val="000000"/>
                <w:sz w:val="18"/>
                <w:szCs w:val="18"/>
              </w:rPr>
              <w:t xml:space="preserve"> and management</w:t>
            </w:r>
            <w:r>
              <w:rPr>
                <w:rFonts w:eastAsia="Times New Roman" w:cstheme="minorHAnsi"/>
                <w:b w:val="0"/>
                <w:bCs w:val="0"/>
                <w:color w:val="000000"/>
                <w:sz w:val="18"/>
                <w:szCs w:val="18"/>
              </w:rPr>
              <w:t xml:space="preserve"> (centrální konfigurace, automatický </w:t>
            </w:r>
            <w:proofErr w:type="spellStart"/>
            <w:r>
              <w:rPr>
                <w:rFonts w:eastAsia="Times New Roman" w:cstheme="minorHAnsi"/>
                <w:b w:val="0"/>
                <w:bCs w:val="0"/>
                <w:color w:val="000000"/>
                <w:sz w:val="18"/>
                <w:szCs w:val="18"/>
              </w:rPr>
              <w:t>provisioning</w:t>
            </w:r>
            <w:proofErr w:type="spellEnd"/>
            <w:r>
              <w:rPr>
                <w:rFonts w:eastAsia="Times New Roman" w:cstheme="minorHAnsi"/>
                <w:b w:val="0"/>
                <w:bCs w:val="0"/>
                <w:color w:val="000000"/>
                <w:sz w:val="18"/>
                <w:szCs w:val="18"/>
              </w:rPr>
              <w:t xml:space="preserve"> a upgrade přes protokol HTTP a TFTP, SSH přístup, podpora </w:t>
            </w:r>
            <w:proofErr w:type="spellStart"/>
            <w:r>
              <w:rPr>
                <w:rFonts w:eastAsia="Times New Roman" w:cstheme="minorHAnsi"/>
                <w:b w:val="0"/>
                <w:bCs w:val="0"/>
                <w:color w:val="000000"/>
                <w:sz w:val="18"/>
                <w:szCs w:val="18"/>
              </w:rPr>
              <w:t>Syslog</w:t>
            </w:r>
            <w:proofErr w:type="spellEnd"/>
            <w:r>
              <w:rPr>
                <w:rFonts w:eastAsia="Times New Roman" w:cstheme="minorHAnsi"/>
                <w:b w:val="0"/>
                <w:bCs w:val="0"/>
                <w:color w:val="000000"/>
                <w:sz w:val="18"/>
                <w:szCs w:val="18"/>
              </w:rPr>
              <w:t>, duální image)</w:t>
            </w:r>
          </w:p>
        </w:tc>
        <w:tc>
          <w:tcPr>
            <w:tcW w:w="1984" w:type="dxa"/>
            <w:vAlign w:val="center"/>
          </w:tcPr>
          <w:p w14:paraId="4DEFC0F0" w14:textId="36F7CEB6" w:rsidR="00FC005D" w:rsidRPr="00E2651D" w:rsidRDefault="00FC005D" w:rsidP="00FC005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01C99899" w14:textId="5BC1FE89" w:rsidR="00FC005D" w:rsidRPr="00E2651D" w:rsidRDefault="00FC005D" w:rsidP="00FC005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  <w:tr w:rsidR="00FC005D" w:rsidRPr="00E2651D" w14:paraId="324DF56D" w14:textId="77777777" w:rsidTr="0068227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7" w:type="dxa"/>
            <w:vAlign w:val="center"/>
            <w:hideMark/>
          </w:tcPr>
          <w:p w14:paraId="47267360" w14:textId="12A42217" w:rsidR="00FC005D" w:rsidRPr="00E2651D" w:rsidRDefault="00FC005D" w:rsidP="00FC005D">
            <w:pPr>
              <w:spacing w:after="0" w:line="240" w:lineRule="auto"/>
              <w:rPr>
                <w:rFonts w:eastAsia="Times New Roman" w:cstheme="minorHAnsi"/>
                <w:b w:val="0"/>
                <w:sz w:val="18"/>
                <w:szCs w:val="18"/>
              </w:rPr>
            </w:pPr>
            <w:r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Podpora z</w:t>
            </w:r>
            <w:r w:rsidRPr="0001001A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vukov</w:t>
            </w:r>
            <w:r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ých</w:t>
            </w:r>
            <w:r w:rsidRPr="0001001A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 xml:space="preserve"> kodek</w:t>
            </w:r>
            <w:r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ů</w:t>
            </w:r>
            <w:r w:rsidRPr="0001001A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: G.711Mu, G.711a, G.726, G.729A, G.729ab</w:t>
            </w:r>
          </w:p>
        </w:tc>
        <w:tc>
          <w:tcPr>
            <w:tcW w:w="1984" w:type="dxa"/>
            <w:vAlign w:val="center"/>
            <w:hideMark/>
          </w:tcPr>
          <w:p w14:paraId="292510D4" w14:textId="77777777" w:rsidR="00FC005D" w:rsidRPr="00E2651D" w:rsidRDefault="00FC005D" w:rsidP="00FC005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ascii="Wingdings" w:hAnsi="Wingdings" w:cs="Wingdings"/>
                <w:sz w:val="18"/>
                <w:szCs w:val="18"/>
              </w:rPr>
              <w:t></w:t>
            </w:r>
          </w:p>
        </w:tc>
        <w:tc>
          <w:tcPr>
            <w:tcW w:w="1020" w:type="dxa"/>
            <w:vAlign w:val="center"/>
          </w:tcPr>
          <w:p w14:paraId="0E035E86" w14:textId="77777777" w:rsidR="00FC005D" w:rsidRPr="00E2651D" w:rsidRDefault="00FC005D" w:rsidP="00FC005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651D">
              <w:rPr>
                <w:rFonts w:eastAsiaTheme="minorEastAsia"/>
                <w:sz w:val="18"/>
                <w:szCs w:val="18"/>
              </w:rPr>
              <w:t>ANO/NE</w:t>
            </w:r>
          </w:p>
        </w:tc>
      </w:tr>
    </w:tbl>
    <w:p w14:paraId="0D45A39C" w14:textId="77777777" w:rsidR="00D66A66" w:rsidRPr="00E2651D" w:rsidRDefault="00D66A66" w:rsidP="00D66A66">
      <w:pPr>
        <w:spacing w:before="100"/>
        <w:jc w:val="both"/>
        <w:rPr>
          <w:rFonts w:cs="Arial"/>
          <w:sz w:val="18"/>
          <w:szCs w:val="18"/>
        </w:rPr>
      </w:pPr>
      <w:r w:rsidRPr="00E2651D">
        <w:rPr>
          <w:rFonts w:ascii="Wingdings" w:hAnsi="Wingdings" w:cs="Wingdings"/>
          <w:sz w:val="18"/>
          <w:szCs w:val="18"/>
        </w:rPr>
        <w:t></w:t>
      </w:r>
      <w:r w:rsidRPr="00E2651D">
        <w:rPr>
          <w:rFonts w:ascii="Wingdings" w:hAnsi="Wingdings" w:cs="Wingdings"/>
          <w:sz w:val="18"/>
          <w:szCs w:val="18"/>
        </w:rPr>
        <w:t></w:t>
      </w:r>
      <w:r w:rsidRPr="00E2651D">
        <w:rPr>
          <w:rFonts w:cs="Arial"/>
          <w:sz w:val="18"/>
          <w:szCs w:val="18"/>
        </w:rPr>
        <w:t>povinná funkce</w:t>
      </w:r>
    </w:p>
    <w:p w14:paraId="28F69F33" w14:textId="77777777" w:rsidR="007B3CE1" w:rsidRDefault="007B3CE1" w:rsidP="007B3CE1">
      <w:pPr>
        <w:pStyle w:val="Nadpis2"/>
      </w:pPr>
      <w:bookmarkStart w:id="11" w:name="_Toc150840542"/>
      <w:bookmarkStart w:id="12" w:name="_Toc434564556"/>
      <w:r>
        <w:t>Licence</w:t>
      </w:r>
      <w:bookmarkEnd w:id="11"/>
    </w:p>
    <w:p w14:paraId="18464018" w14:textId="77777777" w:rsidR="007B3CE1" w:rsidRDefault="007B3CE1" w:rsidP="007B3CE1">
      <w:pPr>
        <w:spacing w:after="0"/>
        <w:jc w:val="both"/>
      </w:pPr>
      <w:r w:rsidRPr="001500D0">
        <w:t>Poč</w:t>
      </w:r>
      <w:r>
        <w:t>et a typ licencí</w:t>
      </w:r>
      <w:r w:rsidRPr="001500D0">
        <w:t>:</w:t>
      </w:r>
    </w:p>
    <w:tbl>
      <w:tblPr>
        <w:tblStyle w:val="Tabulkasmkou4zvraznn51"/>
        <w:tblW w:w="995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4961"/>
        <w:gridCol w:w="2721"/>
      </w:tblGrid>
      <w:tr w:rsidR="007B3CE1" w:rsidRPr="00693684" w14:paraId="700E312A" w14:textId="77777777" w:rsidTr="006822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  <w:vAlign w:val="center"/>
          </w:tcPr>
          <w:p w14:paraId="5A15A704" w14:textId="77777777" w:rsidR="007B3CE1" w:rsidRPr="00CC3E41" w:rsidRDefault="007B3CE1" w:rsidP="0068227A">
            <w:pPr>
              <w:spacing w:after="0" w:line="259" w:lineRule="auto"/>
              <w:ind w:left="5"/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Označení licence</w:t>
            </w:r>
          </w:p>
        </w:tc>
        <w:tc>
          <w:tcPr>
            <w:tcW w:w="4961" w:type="dxa"/>
            <w:vAlign w:val="center"/>
          </w:tcPr>
          <w:p w14:paraId="0BB53D8A" w14:textId="77777777" w:rsidR="007B3CE1" w:rsidRPr="00CC3E41" w:rsidRDefault="007B3CE1" w:rsidP="0068227A">
            <w:pPr>
              <w:spacing w:after="0" w:line="259" w:lineRule="auto"/>
              <w:ind w:left="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Název licence</w:t>
            </w:r>
          </w:p>
        </w:tc>
        <w:tc>
          <w:tcPr>
            <w:tcW w:w="2721" w:type="dxa"/>
            <w:vAlign w:val="center"/>
          </w:tcPr>
          <w:p w14:paraId="43069EFD" w14:textId="77777777" w:rsidR="007B3CE1" w:rsidRPr="00CC3E41" w:rsidRDefault="007B3CE1" w:rsidP="0068227A">
            <w:pPr>
              <w:spacing w:after="0" w:line="259" w:lineRule="auto"/>
              <w:ind w:left="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Počet (ks)</w:t>
            </w:r>
          </w:p>
        </w:tc>
      </w:tr>
      <w:tr w:rsidR="007B3CE1" w:rsidRPr="00946523" w14:paraId="652D37BD" w14:textId="77777777" w:rsidTr="00682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  <w:vAlign w:val="center"/>
          </w:tcPr>
          <w:p w14:paraId="6B810F9E" w14:textId="77777777" w:rsidR="007B3CE1" w:rsidRPr="00946523" w:rsidRDefault="007B3CE1" w:rsidP="0068227A">
            <w:pPr>
              <w:pStyle w:val="Normlntext"/>
              <w:spacing w:before="0"/>
              <w:rPr>
                <w:rFonts w:asciiTheme="minorHAnsi" w:eastAsiaTheme="minorEastAsia" w:hAnsiTheme="minorHAnsi" w:cstheme="minorBidi"/>
                <w:b w:val="0"/>
                <w:sz w:val="18"/>
                <w:szCs w:val="18"/>
              </w:rPr>
            </w:pPr>
            <w:r w:rsidRPr="00504F98">
              <w:rPr>
                <w:rFonts w:asciiTheme="minorHAnsi" w:eastAsiaTheme="minorEastAsia" w:hAnsiTheme="minorHAnsi" w:cstheme="minorBidi"/>
                <w:b w:val="0"/>
                <w:sz w:val="18"/>
                <w:szCs w:val="18"/>
              </w:rPr>
              <w:t>A-FLEX-NUPL-E</w:t>
            </w:r>
          </w:p>
        </w:tc>
        <w:tc>
          <w:tcPr>
            <w:tcW w:w="4961" w:type="dxa"/>
            <w:vAlign w:val="center"/>
          </w:tcPr>
          <w:p w14:paraId="514107E0" w14:textId="77777777" w:rsidR="007B3CE1" w:rsidRPr="00946523" w:rsidRDefault="007B3CE1" w:rsidP="0068227A">
            <w:pPr>
              <w:pStyle w:val="Normlntext"/>
              <w:spacing w:befor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504F98">
              <w:rPr>
                <w:rFonts w:asciiTheme="minorHAnsi" w:eastAsiaTheme="minorEastAsia" w:hAnsiTheme="minorHAnsi" w:cstheme="minorBidi"/>
                <w:sz w:val="18"/>
                <w:szCs w:val="18"/>
              </w:rPr>
              <w:t>NU On-</w:t>
            </w:r>
            <w:proofErr w:type="spellStart"/>
            <w:r w:rsidRPr="00504F98">
              <w:rPr>
                <w:rFonts w:asciiTheme="minorHAnsi" w:eastAsiaTheme="minorEastAsia" w:hAnsiTheme="minorHAnsi" w:cstheme="minorBidi"/>
                <w:sz w:val="18"/>
                <w:szCs w:val="18"/>
              </w:rPr>
              <w:t>Premises</w:t>
            </w:r>
            <w:proofErr w:type="spellEnd"/>
            <w:r w:rsidRPr="00504F98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proofErr w:type="spellStart"/>
            <w:r w:rsidRPr="00504F98">
              <w:rPr>
                <w:rFonts w:asciiTheme="minorHAnsi" w:eastAsiaTheme="minorEastAsia" w:hAnsiTheme="minorHAnsi" w:cstheme="minorBidi"/>
                <w:sz w:val="18"/>
                <w:szCs w:val="18"/>
              </w:rPr>
              <w:t>Calling</w:t>
            </w:r>
            <w:proofErr w:type="spellEnd"/>
            <w:r w:rsidRPr="00504F98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proofErr w:type="spellStart"/>
            <w:r w:rsidRPr="00504F98">
              <w:rPr>
                <w:rFonts w:asciiTheme="minorHAnsi" w:eastAsiaTheme="minorEastAsia" w:hAnsiTheme="minorHAnsi" w:cstheme="minorBidi"/>
                <w:sz w:val="18"/>
                <w:szCs w:val="18"/>
              </w:rPr>
              <w:t>Enhanced</w:t>
            </w:r>
            <w:proofErr w:type="spellEnd"/>
          </w:p>
        </w:tc>
        <w:tc>
          <w:tcPr>
            <w:tcW w:w="2721" w:type="dxa"/>
            <w:vAlign w:val="center"/>
          </w:tcPr>
          <w:p w14:paraId="46D7F05F" w14:textId="77777777" w:rsidR="007B3CE1" w:rsidRPr="00946523" w:rsidRDefault="007B3CE1" w:rsidP="0068227A">
            <w:pPr>
              <w:pStyle w:val="Normlntext"/>
              <w:spacing w:befor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210</w:t>
            </w:r>
          </w:p>
        </w:tc>
      </w:tr>
      <w:tr w:rsidR="007B3CE1" w:rsidRPr="00946523" w14:paraId="4D54E74B" w14:textId="77777777" w:rsidTr="0068227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  <w:vAlign w:val="center"/>
          </w:tcPr>
          <w:p w14:paraId="12C03597" w14:textId="77777777" w:rsidR="007B3CE1" w:rsidRPr="00946523" w:rsidRDefault="007B3CE1" w:rsidP="0068227A">
            <w:pPr>
              <w:pStyle w:val="Normlntext"/>
              <w:spacing w:before="0"/>
              <w:rPr>
                <w:rFonts w:asciiTheme="minorHAnsi" w:eastAsiaTheme="minorEastAsia" w:hAnsiTheme="minorHAnsi" w:cstheme="minorBidi"/>
                <w:b w:val="0"/>
                <w:sz w:val="18"/>
                <w:szCs w:val="18"/>
              </w:rPr>
            </w:pPr>
            <w:r w:rsidRPr="00504F98">
              <w:rPr>
                <w:rFonts w:asciiTheme="minorHAnsi" w:eastAsiaTheme="minorEastAsia" w:hAnsiTheme="minorHAnsi" w:cstheme="minorBidi"/>
                <w:b w:val="0"/>
                <w:sz w:val="18"/>
                <w:szCs w:val="18"/>
              </w:rPr>
              <w:t>A-FLEX-NUPL-P</w:t>
            </w:r>
          </w:p>
        </w:tc>
        <w:tc>
          <w:tcPr>
            <w:tcW w:w="4961" w:type="dxa"/>
            <w:vAlign w:val="center"/>
          </w:tcPr>
          <w:p w14:paraId="72D492DB" w14:textId="77777777" w:rsidR="007B3CE1" w:rsidRPr="00946523" w:rsidRDefault="007B3CE1" w:rsidP="0068227A">
            <w:pPr>
              <w:pStyle w:val="Normlntext"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504F98">
              <w:rPr>
                <w:rFonts w:asciiTheme="minorHAnsi" w:eastAsiaTheme="minorEastAsia" w:hAnsiTheme="minorHAnsi" w:cstheme="minorBidi"/>
                <w:sz w:val="18"/>
                <w:szCs w:val="18"/>
              </w:rPr>
              <w:t>NU On-</w:t>
            </w:r>
            <w:proofErr w:type="spellStart"/>
            <w:r w:rsidRPr="00504F98">
              <w:rPr>
                <w:rFonts w:asciiTheme="minorHAnsi" w:eastAsiaTheme="minorEastAsia" w:hAnsiTheme="minorHAnsi" w:cstheme="minorBidi"/>
                <w:sz w:val="18"/>
                <w:szCs w:val="18"/>
              </w:rPr>
              <w:t>Premises</w:t>
            </w:r>
            <w:proofErr w:type="spellEnd"/>
            <w:r w:rsidRPr="00504F98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proofErr w:type="spellStart"/>
            <w:r w:rsidRPr="00504F98">
              <w:rPr>
                <w:rFonts w:asciiTheme="minorHAnsi" w:eastAsiaTheme="minorEastAsia" w:hAnsiTheme="minorHAnsi" w:cstheme="minorBidi"/>
                <w:sz w:val="18"/>
                <w:szCs w:val="18"/>
              </w:rPr>
              <w:t>Calling</w:t>
            </w:r>
            <w:proofErr w:type="spellEnd"/>
            <w:r w:rsidRPr="00504F98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Professional</w:t>
            </w:r>
          </w:p>
        </w:tc>
        <w:tc>
          <w:tcPr>
            <w:tcW w:w="2721" w:type="dxa"/>
            <w:vAlign w:val="center"/>
          </w:tcPr>
          <w:p w14:paraId="6012D3D1" w14:textId="77777777" w:rsidR="007B3CE1" w:rsidRPr="00946523" w:rsidRDefault="007B3CE1" w:rsidP="0068227A">
            <w:pPr>
              <w:pStyle w:val="Normlntext"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55</w:t>
            </w:r>
          </w:p>
        </w:tc>
      </w:tr>
    </w:tbl>
    <w:p w14:paraId="7C8CAA23" w14:textId="044CE28E" w:rsidR="001500D0" w:rsidRPr="007B3CE1" w:rsidRDefault="001500D0" w:rsidP="007B3CE1">
      <w:pPr>
        <w:jc w:val="both"/>
        <w:rPr>
          <w:rFonts w:ascii="Cambria" w:hAnsi="Cambria"/>
          <w:b/>
          <w:bCs/>
          <w:color w:val="365F91"/>
          <w:sz w:val="28"/>
          <w:szCs w:val="28"/>
        </w:rPr>
      </w:pPr>
      <w:r>
        <w:br w:type="page"/>
      </w:r>
    </w:p>
    <w:p w14:paraId="0141BAFE" w14:textId="1B4AAAFD" w:rsidR="00125CDB" w:rsidRDefault="00125CDB" w:rsidP="00764244">
      <w:pPr>
        <w:pStyle w:val="Nadpis1"/>
        <w:jc w:val="both"/>
      </w:pPr>
      <w:bookmarkStart w:id="13" w:name="_Toc150840543"/>
      <w:r w:rsidRPr="00125CDB">
        <w:lastRenderedPageBreak/>
        <w:t>Obecné požadavky na záruku a kvalitu</w:t>
      </w:r>
      <w:bookmarkEnd w:id="13"/>
    </w:p>
    <w:p w14:paraId="7E1E8458" w14:textId="0EB96962" w:rsidR="00125CDB" w:rsidRDefault="00125CDB" w:rsidP="00730F1E">
      <w:pPr>
        <w:spacing w:before="240" w:after="0"/>
      </w:pPr>
      <w:r>
        <w:t>Zadavatel vyžaduje, aby dodávané zařízení splňovalo následující požadavky zadavatele:</w:t>
      </w:r>
    </w:p>
    <w:p w14:paraId="5CFBA1F1" w14:textId="58081961" w:rsidR="00125CDB" w:rsidRPr="001014A6" w:rsidRDefault="00125CDB" w:rsidP="000825E5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014A6">
        <w:rPr>
          <w:rFonts w:asciiTheme="minorHAnsi" w:eastAsiaTheme="minorHAnsi" w:hAnsiTheme="minorHAnsi" w:cstheme="minorBidi"/>
          <w:sz w:val="22"/>
          <w:szCs w:val="22"/>
          <w:lang w:eastAsia="en-US"/>
        </w:rPr>
        <w:t>veškeré dodávané HW a SW produkty byly získány legálně a umožňují využití těchto produktů zadavatelem jako koncovým zákazníkem v souladu s distribučními a licenčními podmínkami výrobce zařízení</w:t>
      </w:r>
      <w:r w:rsidR="001014A6" w:rsidRPr="001014A6">
        <w:rPr>
          <w:rFonts w:asciiTheme="minorHAnsi" w:eastAsiaTheme="minorHAnsi" w:hAnsiTheme="minorHAnsi" w:cstheme="minorBidi"/>
          <w:sz w:val="22"/>
          <w:szCs w:val="22"/>
          <w:lang w:eastAsia="en-US"/>
        </w:rPr>
        <w:t>m a vlastníka licenčních práv,</w:t>
      </w:r>
    </w:p>
    <w:p w14:paraId="3C807DFB" w14:textId="38F5A2A0" w:rsidR="00125CDB" w:rsidRPr="001014A6" w:rsidRDefault="00125CDB" w:rsidP="000825E5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014A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po dodání HW a SW produktů zadavateli jako koncovému zákazníkovi nesmí být zadavatel nijak omezen ve svých nárocích vyplývajících ze záruky výrobce dodávaného zařízení a z produktové podpory, kterou tento výrobce k dodávaným HW a SW produktům poskytuje. </w:t>
      </w:r>
    </w:p>
    <w:p w14:paraId="286DE173" w14:textId="5E468F4E" w:rsidR="00125CDB" w:rsidRPr="001014A6" w:rsidRDefault="00125CDB" w:rsidP="000825E5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014A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Uvedené musí zahrnovat i nárok zadavatele na přístup k relevantním SW </w:t>
      </w:r>
      <w:proofErr w:type="spellStart"/>
      <w:r w:rsidRPr="001014A6">
        <w:rPr>
          <w:rFonts w:asciiTheme="minorHAnsi" w:eastAsiaTheme="minorHAnsi" w:hAnsiTheme="minorHAnsi" w:cstheme="minorBidi"/>
          <w:sz w:val="22"/>
          <w:szCs w:val="22"/>
          <w:lang w:eastAsia="en-US"/>
        </w:rPr>
        <w:t>releases</w:t>
      </w:r>
      <w:proofErr w:type="spellEnd"/>
      <w:r w:rsidRPr="001014A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 novým verzím SW po celou dobu trvání podpory výrobce,</w:t>
      </w:r>
    </w:p>
    <w:p w14:paraId="1A6EB566" w14:textId="69B46801" w:rsidR="00125CDB" w:rsidRPr="001014A6" w:rsidRDefault="00125CDB" w:rsidP="000825E5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014A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musí být umožněn přístup zadavatele k dokumentaci výrobce zařízení a znalostní bázi, kterou výrobce v rámci své záruky poskytuje, </w:t>
      </w:r>
    </w:p>
    <w:p w14:paraId="483888F9" w14:textId="5F818BAC" w:rsidR="005D30E5" w:rsidRPr="001014A6" w:rsidRDefault="00125CDB" w:rsidP="000825E5">
      <w:pPr>
        <w:pStyle w:val="Odstavecseseznamem"/>
        <w:numPr>
          <w:ilvl w:val="0"/>
          <w:numId w:val="2"/>
        </w:numPr>
        <w:spacing w:line="276" w:lineRule="auto"/>
        <w:jc w:val="both"/>
      </w:pPr>
      <w:r w:rsidRPr="001014A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Zadavatel musí mít přímý přístup k technické podpoře zařízení výrobce, včetně možnosti si sám a přímo otevřít požadavek na technickou podporu, provádět změny priority požadavků a případné eskalace pracovníky zadavatele. A to po </w:t>
      </w:r>
      <w:r w:rsidR="005D30E5" w:rsidRPr="001014A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celou </w:t>
      </w:r>
      <w:r w:rsidRPr="001014A6">
        <w:rPr>
          <w:rFonts w:asciiTheme="minorHAnsi" w:eastAsiaTheme="minorHAnsi" w:hAnsiTheme="minorHAnsi" w:cstheme="minorBidi"/>
          <w:sz w:val="22"/>
          <w:szCs w:val="22"/>
          <w:lang w:eastAsia="en-US"/>
        </w:rPr>
        <w:t>dobu</w:t>
      </w:r>
      <w:r w:rsidR="005D30E5" w:rsidRPr="001014A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trvání zakoupené servisní podpory výrobce zařízení.</w:t>
      </w:r>
    </w:p>
    <w:p w14:paraId="07D82339" w14:textId="77777777" w:rsidR="005D30E5" w:rsidRDefault="005D30E5" w:rsidP="005D30E5">
      <w:pPr>
        <w:pStyle w:val="Odstavecseseznamem"/>
        <w:spacing w:line="276" w:lineRule="auto"/>
        <w:ind w:left="720"/>
        <w:jc w:val="both"/>
      </w:pPr>
    </w:p>
    <w:p w14:paraId="68DA999B" w14:textId="7CD310CD" w:rsidR="00125CDB" w:rsidRPr="005D30E5" w:rsidRDefault="00125CDB" w:rsidP="00730F1E">
      <w:pPr>
        <w:ind w:right="-284"/>
        <w:rPr>
          <w:b/>
          <w:bCs/>
        </w:rPr>
      </w:pPr>
      <w:r w:rsidRPr="005D30E5">
        <w:rPr>
          <w:b/>
          <w:bCs/>
        </w:rPr>
        <w:t>Tyto parametry jsou nezbytné pro zadavatelem požadovanou kvalitu, účelnost a hospodárnost řešení.</w:t>
      </w:r>
    </w:p>
    <w:p w14:paraId="323B0BC4" w14:textId="5444E7E6" w:rsidR="00125CDB" w:rsidRDefault="00125CDB" w:rsidP="00730F1E">
      <w:pPr>
        <w:jc w:val="both"/>
      </w:pPr>
      <w:r>
        <w:t>Za účelem ověření těchto parametrů vybraný dodavatel před dodáním zboží předloží na vyžádání prohlášení výrobce dodávaného zařízení či jeho oficiálního zastoupení o tom, že na dodávané zboží (seznam sériových čísel) zadavateli jako koncovému zákazníkovi bude poskytnuta k dodávanému zařízení záruka výrobce v plném výrobcem poskytovaném rozsahu.</w:t>
      </w:r>
    </w:p>
    <w:p w14:paraId="7B24C65A" w14:textId="77777777" w:rsidR="00125CDB" w:rsidRDefault="00125CDB" w:rsidP="00730F1E">
      <w:pPr>
        <w:jc w:val="both"/>
      </w:pPr>
      <w:r>
        <w:t>V databázi výrobce musí být zadavatel veden jako první uživatel zboží a licencí/</w:t>
      </w:r>
      <w:proofErr w:type="spellStart"/>
      <w:r>
        <w:t>subscripcí</w:t>
      </w:r>
      <w:proofErr w:type="spellEnd"/>
      <w:r>
        <w:t>/operačních systémů. Zadavatel požaduje originální a nová zařízení určená pro evropský trh. Před převzetím zboží si zadavatel vyhrazuje právo kontroly dle sériových čísel u výrobce. Pokud v databázi výrobce bude uveden jiný koncový uživatel než zadavatel, bude se jednat o porušení podmínky originálního a nového zařízení.</w:t>
      </w:r>
    </w:p>
    <w:p w14:paraId="73B97A7C" w14:textId="00C0E616" w:rsidR="00125CDB" w:rsidRDefault="00125CDB" w:rsidP="00730F1E">
      <w:pPr>
        <w:jc w:val="both"/>
      </w:pPr>
      <w:r>
        <w:t xml:space="preserve"> V případě, že prodávající nesplní povinnost do 7 pracovních dnů od doručení žádosti kupujícího předložit potvrzení výrobce o určení dodaného zboží pro evropský trh případně jiného dokladu výrobce prokazující pro dodaná zařízení provozovaná na území ČR poskytnutí plné podpory a záruky výrobce při řešení technických problémů (požadavek uvedený v ZD), může </w:t>
      </w:r>
      <w:r w:rsidR="007B46B1">
        <w:t xml:space="preserve">mít </w:t>
      </w:r>
      <w:r>
        <w:t>kupující právo odstoupit od této smlouvy z důvodu podstatného porušení smlouvy.</w:t>
      </w:r>
    </w:p>
    <w:p w14:paraId="788E2657" w14:textId="422B346D" w:rsidR="00125CDB" w:rsidRDefault="00125CDB" w:rsidP="00730F1E">
      <w:pPr>
        <w:jc w:val="both"/>
      </w:pPr>
      <w:r>
        <w:t xml:space="preserve">V případě, že v průběhu záruční lhůty kupující zjistí, že vlastnosti (zejm. technické parametry) zboží jsou prokazatelně v rozporu s touto smlouvou (nesplňují minimální požadované parametry uvedené v ZD, </w:t>
      </w:r>
      <w:r w:rsidRPr="001775B9">
        <w:t xml:space="preserve">může </w:t>
      </w:r>
      <w:r>
        <w:t>mít kupující právo odstoupit od této smlouvy z důvodu podstatného porušení smlouvy.</w:t>
      </w:r>
    </w:p>
    <w:p w14:paraId="1A8E65E8" w14:textId="4943E562" w:rsidR="00125CDB" w:rsidRDefault="00125CDB" w:rsidP="00730F1E">
      <w:pPr>
        <w:jc w:val="both"/>
      </w:pPr>
    </w:p>
    <w:bookmarkEnd w:id="12"/>
    <w:p w14:paraId="0A168899" w14:textId="77777777" w:rsidR="007B46B1" w:rsidRPr="00125CDB" w:rsidRDefault="007B46B1" w:rsidP="00730F1E">
      <w:pPr>
        <w:jc w:val="both"/>
      </w:pPr>
    </w:p>
    <w:sectPr w:rsidR="007B46B1" w:rsidRPr="00125CDB" w:rsidSect="00EE1C2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134" w:left="1418" w:header="709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E6154" w14:textId="77777777" w:rsidR="00E40B38" w:rsidRDefault="00E40B38">
      <w:pPr>
        <w:spacing w:after="0" w:line="240" w:lineRule="auto"/>
      </w:pPr>
      <w:r>
        <w:separator/>
      </w:r>
    </w:p>
  </w:endnote>
  <w:endnote w:type="continuationSeparator" w:id="0">
    <w:p w14:paraId="69626383" w14:textId="77777777" w:rsidR="00E40B38" w:rsidRDefault="00E40B38">
      <w:pPr>
        <w:spacing w:after="0" w:line="240" w:lineRule="auto"/>
      </w:pPr>
      <w:r>
        <w:continuationSeparator/>
      </w:r>
    </w:p>
  </w:endnote>
  <w:endnote w:type="continuationNotice" w:id="1">
    <w:p w14:paraId="09657666" w14:textId="77777777" w:rsidR="00E40B38" w:rsidRDefault="00E40B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??">
    <w:altName w:val="Yu Gothic"/>
    <w:panose1 w:val="020B0604020202020204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4105043"/>
      <w:docPartObj>
        <w:docPartGallery w:val="Page Numbers (Bottom of Page)"/>
        <w:docPartUnique/>
      </w:docPartObj>
    </w:sdtPr>
    <w:sdtContent>
      <w:p w14:paraId="1835A4AD" w14:textId="2E7A4A26" w:rsidR="0080485A" w:rsidRDefault="0080485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61AD43" w14:textId="77777777" w:rsidR="0080485A" w:rsidRDefault="008048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2524222"/>
      <w:docPartObj>
        <w:docPartGallery w:val="Page Numbers (Bottom of Page)"/>
        <w:docPartUnique/>
      </w:docPartObj>
    </w:sdtPr>
    <w:sdtContent>
      <w:p w14:paraId="0F29ADA8" w14:textId="64D81E92" w:rsidR="00EE1C28" w:rsidRDefault="00EE1C28">
        <w:pPr>
          <w:pStyle w:val="Zpat"/>
          <w:jc w:val="right"/>
        </w:pPr>
        <w:r>
          <w:t>1</w:t>
        </w:r>
      </w:p>
    </w:sdtContent>
  </w:sdt>
  <w:p w14:paraId="07651BD0" w14:textId="77777777" w:rsidR="001014A6" w:rsidRDefault="001014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DC5ED" w14:textId="77777777" w:rsidR="00E40B38" w:rsidRDefault="00E40B38">
      <w:pPr>
        <w:spacing w:after="0" w:line="240" w:lineRule="auto"/>
      </w:pPr>
      <w:r>
        <w:separator/>
      </w:r>
    </w:p>
  </w:footnote>
  <w:footnote w:type="continuationSeparator" w:id="0">
    <w:p w14:paraId="743F4917" w14:textId="77777777" w:rsidR="00E40B38" w:rsidRDefault="00E40B38">
      <w:pPr>
        <w:spacing w:after="0" w:line="240" w:lineRule="auto"/>
      </w:pPr>
      <w:r>
        <w:continuationSeparator/>
      </w:r>
    </w:p>
  </w:footnote>
  <w:footnote w:type="continuationNotice" w:id="1">
    <w:p w14:paraId="5497A8E7" w14:textId="77777777" w:rsidR="00E40B38" w:rsidRDefault="00E40B3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3AA96" w14:textId="1EE336E3" w:rsidR="00EE1C28" w:rsidRDefault="00EE1C28">
    <w:pPr>
      <w:pStyle w:val="Zhlav"/>
    </w:pPr>
    <w:r w:rsidRPr="004379C0">
      <w:rPr>
        <w:noProof/>
        <w:color w:val="FF0000"/>
      </w:rPr>
      <w:drawing>
        <wp:anchor distT="0" distB="0" distL="114300" distR="114300" simplePos="0" relativeHeight="251658241" behindDoc="0" locked="0" layoutInCell="1" allowOverlap="1" wp14:anchorId="0DBD61C8" wp14:editId="0CBE186F">
          <wp:simplePos x="0" y="0"/>
          <wp:positionH relativeFrom="margin">
            <wp:posOffset>3638550</wp:posOffset>
          </wp:positionH>
          <wp:positionV relativeFrom="paragraph">
            <wp:posOffset>-238760</wp:posOffset>
          </wp:positionV>
          <wp:extent cx="2134800" cy="57240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4800" cy="57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51975" w14:textId="4EBCA65F" w:rsidR="002D69FE" w:rsidRDefault="002D69FE">
    <w:pPr>
      <w:pStyle w:val="Zhlav"/>
    </w:pPr>
    <w:r w:rsidRPr="004379C0">
      <w:rPr>
        <w:noProof/>
        <w:color w:val="FF0000"/>
      </w:rPr>
      <w:drawing>
        <wp:anchor distT="0" distB="0" distL="114300" distR="114300" simplePos="0" relativeHeight="251658240" behindDoc="0" locked="0" layoutInCell="1" allowOverlap="1" wp14:anchorId="36475EE2" wp14:editId="73A673ED">
          <wp:simplePos x="0" y="0"/>
          <wp:positionH relativeFrom="margin">
            <wp:posOffset>3495675</wp:posOffset>
          </wp:positionH>
          <wp:positionV relativeFrom="paragraph">
            <wp:posOffset>-257810</wp:posOffset>
          </wp:positionV>
          <wp:extent cx="2134800" cy="57240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4800" cy="57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B1C66"/>
    <w:multiLevelType w:val="hybridMultilevel"/>
    <w:tmpl w:val="36084FC2"/>
    <w:lvl w:ilvl="0" w:tplc="1FA0BA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D6D74"/>
    <w:multiLevelType w:val="hybridMultilevel"/>
    <w:tmpl w:val="C4AEC3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11682"/>
    <w:multiLevelType w:val="hybridMultilevel"/>
    <w:tmpl w:val="805CA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3F2626"/>
    <w:multiLevelType w:val="hybridMultilevel"/>
    <w:tmpl w:val="B134A29A"/>
    <w:lvl w:ilvl="0" w:tplc="F0DA65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644FC4"/>
    <w:multiLevelType w:val="multilevel"/>
    <w:tmpl w:val="9880CC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ascii="Cambria" w:eastAsia="Times New Roman" w:hAnsi="Cambria"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412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F350973"/>
    <w:multiLevelType w:val="hybridMultilevel"/>
    <w:tmpl w:val="8F5AD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A6512"/>
    <w:multiLevelType w:val="hybridMultilevel"/>
    <w:tmpl w:val="7A1E5946"/>
    <w:lvl w:ilvl="0" w:tplc="0405000F">
      <w:start w:val="1"/>
      <w:numFmt w:val="decimal"/>
      <w:lvlText w:val="%1."/>
      <w:lvlJc w:val="left"/>
      <w:pPr>
        <w:ind w:left="578" w:hanging="360"/>
      </w:p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47846099">
    <w:abstractNumId w:val="4"/>
  </w:num>
  <w:num w:numId="2" w16cid:durableId="203907143">
    <w:abstractNumId w:val="5"/>
  </w:num>
  <w:num w:numId="3" w16cid:durableId="1846509264">
    <w:abstractNumId w:val="6"/>
  </w:num>
  <w:num w:numId="4" w16cid:durableId="1263495673">
    <w:abstractNumId w:val="1"/>
  </w:num>
  <w:num w:numId="5" w16cid:durableId="1362055630">
    <w:abstractNumId w:val="3"/>
  </w:num>
  <w:num w:numId="6" w16cid:durableId="830946798">
    <w:abstractNumId w:val="0"/>
  </w:num>
  <w:num w:numId="7" w16cid:durableId="1086263090">
    <w:abstractNumId w:val="2"/>
  </w:num>
  <w:num w:numId="8" w16cid:durableId="19656903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hideSpellingErrors/>
  <w:hideGrammaticalErrors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IysbQwMDCysDA1MTRQ0lEKTi0uzszPAykwrAUAQLy68CwAAAA="/>
  </w:docVars>
  <w:rsids>
    <w:rsidRoot w:val="00764244"/>
    <w:rsid w:val="00002C3F"/>
    <w:rsid w:val="0001001A"/>
    <w:rsid w:val="0001556D"/>
    <w:rsid w:val="000202A0"/>
    <w:rsid w:val="00022BCD"/>
    <w:rsid w:val="00036E47"/>
    <w:rsid w:val="00042467"/>
    <w:rsid w:val="000648D5"/>
    <w:rsid w:val="000661E2"/>
    <w:rsid w:val="0006636A"/>
    <w:rsid w:val="00071381"/>
    <w:rsid w:val="000825E5"/>
    <w:rsid w:val="00087649"/>
    <w:rsid w:val="0009098C"/>
    <w:rsid w:val="0009464A"/>
    <w:rsid w:val="000B0DFB"/>
    <w:rsid w:val="000C1402"/>
    <w:rsid w:val="000D7437"/>
    <w:rsid w:val="000F44D9"/>
    <w:rsid w:val="000F53AE"/>
    <w:rsid w:val="001014A6"/>
    <w:rsid w:val="00101C08"/>
    <w:rsid w:val="00125C1F"/>
    <w:rsid w:val="00125CDB"/>
    <w:rsid w:val="001327C5"/>
    <w:rsid w:val="00137FA8"/>
    <w:rsid w:val="001500D0"/>
    <w:rsid w:val="00153282"/>
    <w:rsid w:val="001775B9"/>
    <w:rsid w:val="0018243B"/>
    <w:rsid w:val="00190ADE"/>
    <w:rsid w:val="001A4F41"/>
    <w:rsid w:val="001C4173"/>
    <w:rsid w:val="001D2085"/>
    <w:rsid w:val="0020118A"/>
    <w:rsid w:val="002071AD"/>
    <w:rsid w:val="0021784D"/>
    <w:rsid w:val="0022398A"/>
    <w:rsid w:val="00223FE0"/>
    <w:rsid w:val="00231BD3"/>
    <w:rsid w:val="002433D4"/>
    <w:rsid w:val="00245B05"/>
    <w:rsid w:val="00247132"/>
    <w:rsid w:val="0025115C"/>
    <w:rsid w:val="0026748E"/>
    <w:rsid w:val="0027526E"/>
    <w:rsid w:val="002814D6"/>
    <w:rsid w:val="00282FE1"/>
    <w:rsid w:val="00283853"/>
    <w:rsid w:val="00292D43"/>
    <w:rsid w:val="002953C2"/>
    <w:rsid w:val="002A7065"/>
    <w:rsid w:val="002B0B70"/>
    <w:rsid w:val="002D6041"/>
    <w:rsid w:val="002D69FE"/>
    <w:rsid w:val="002E458F"/>
    <w:rsid w:val="002E504D"/>
    <w:rsid w:val="00322BB6"/>
    <w:rsid w:val="00335A29"/>
    <w:rsid w:val="003375D7"/>
    <w:rsid w:val="00341DA2"/>
    <w:rsid w:val="00344A61"/>
    <w:rsid w:val="00344AF3"/>
    <w:rsid w:val="00355345"/>
    <w:rsid w:val="00364309"/>
    <w:rsid w:val="00367DAA"/>
    <w:rsid w:val="00371D55"/>
    <w:rsid w:val="00376F21"/>
    <w:rsid w:val="00390F9C"/>
    <w:rsid w:val="003A5A2E"/>
    <w:rsid w:val="003B1724"/>
    <w:rsid w:val="003D1FE5"/>
    <w:rsid w:val="003D2B53"/>
    <w:rsid w:val="003F4531"/>
    <w:rsid w:val="004017BB"/>
    <w:rsid w:val="00436B2B"/>
    <w:rsid w:val="0044008C"/>
    <w:rsid w:val="0044758E"/>
    <w:rsid w:val="00452E5F"/>
    <w:rsid w:val="00455292"/>
    <w:rsid w:val="00483C7B"/>
    <w:rsid w:val="0049384C"/>
    <w:rsid w:val="004C0395"/>
    <w:rsid w:val="004C2C55"/>
    <w:rsid w:val="004C2F64"/>
    <w:rsid w:val="004C556B"/>
    <w:rsid w:val="00504F98"/>
    <w:rsid w:val="005232D2"/>
    <w:rsid w:val="0052351E"/>
    <w:rsid w:val="005267F4"/>
    <w:rsid w:val="005312F1"/>
    <w:rsid w:val="00541AB3"/>
    <w:rsid w:val="00550369"/>
    <w:rsid w:val="00590D77"/>
    <w:rsid w:val="005D0DCA"/>
    <w:rsid w:val="005D30E5"/>
    <w:rsid w:val="005D3CDE"/>
    <w:rsid w:val="005E5553"/>
    <w:rsid w:val="005E5794"/>
    <w:rsid w:val="005E63B7"/>
    <w:rsid w:val="005F106C"/>
    <w:rsid w:val="005F4957"/>
    <w:rsid w:val="00613DCC"/>
    <w:rsid w:val="00615CBD"/>
    <w:rsid w:val="00632617"/>
    <w:rsid w:val="00653561"/>
    <w:rsid w:val="00661CF9"/>
    <w:rsid w:val="0067134D"/>
    <w:rsid w:val="0068227A"/>
    <w:rsid w:val="00684FC1"/>
    <w:rsid w:val="00685E8B"/>
    <w:rsid w:val="00695BD9"/>
    <w:rsid w:val="006B431E"/>
    <w:rsid w:val="006D685A"/>
    <w:rsid w:val="006E0C4E"/>
    <w:rsid w:val="006F2C4F"/>
    <w:rsid w:val="00701EBC"/>
    <w:rsid w:val="0070355F"/>
    <w:rsid w:val="007126EC"/>
    <w:rsid w:val="0071550A"/>
    <w:rsid w:val="00720069"/>
    <w:rsid w:val="00723374"/>
    <w:rsid w:val="00730F1E"/>
    <w:rsid w:val="0073238A"/>
    <w:rsid w:val="00751F0A"/>
    <w:rsid w:val="00764244"/>
    <w:rsid w:val="007721E8"/>
    <w:rsid w:val="007727B1"/>
    <w:rsid w:val="00774C20"/>
    <w:rsid w:val="007763E4"/>
    <w:rsid w:val="00785E03"/>
    <w:rsid w:val="007B3CE1"/>
    <w:rsid w:val="007B46B1"/>
    <w:rsid w:val="007B6C4C"/>
    <w:rsid w:val="007C2F0D"/>
    <w:rsid w:val="007F684B"/>
    <w:rsid w:val="0080485A"/>
    <w:rsid w:val="00804CDD"/>
    <w:rsid w:val="00807423"/>
    <w:rsid w:val="008165E9"/>
    <w:rsid w:val="00821906"/>
    <w:rsid w:val="00836EEF"/>
    <w:rsid w:val="008620BC"/>
    <w:rsid w:val="00862E72"/>
    <w:rsid w:val="00862FF5"/>
    <w:rsid w:val="008669B3"/>
    <w:rsid w:val="008722D7"/>
    <w:rsid w:val="008941B4"/>
    <w:rsid w:val="008961F1"/>
    <w:rsid w:val="008A2921"/>
    <w:rsid w:val="008A52A6"/>
    <w:rsid w:val="008A675A"/>
    <w:rsid w:val="008D2FE9"/>
    <w:rsid w:val="008F5970"/>
    <w:rsid w:val="00900D7B"/>
    <w:rsid w:val="00905E78"/>
    <w:rsid w:val="0091523C"/>
    <w:rsid w:val="00923FD4"/>
    <w:rsid w:val="009319D0"/>
    <w:rsid w:val="009462EF"/>
    <w:rsid w:val="00946523"/>
    <w:rsid w:val="00946FEF"/>
    <w:rsid w:val="00951E2E"/>
    <w:rsid w:val="0096019E"/>
    <w:rsid w:val="00962053"/>
    <w:rsid w:val="009625BE"/>
    <w:rsid w:val="00964586"/>
    <w:rsid w:val="009849CE"/>
    <w:rsid w:val="009A40F1"/>
    <w:rsid w:val="009B7DFB"/>
    <w:rsid w:val="009F0B19"/>
    <w:rsid w:val="009F3A52"/>
    <w:rsid w:val="00A01554"/>
    <w:rsid w:val="00A05600"/>
    <w:rsid w:val="00A212A5"/>
    <w:rsid w:val="00A278A4"/>
    <w:rsid w:val="00A40DAD"/>
    <w:rsid w:val="00A42D7A"/>
    <w:rsid w:val="00A52CD4"/>
    <w:rsid w:val="00A534E5"/>
    <w:rsid w:val="00A573A9"/>
    <w:rsid w:val="00A83507"/>
    <w:rsid w:val="00AB6A07"/>
    <w:rsid w:val="00AF03C7"/>
    <w:rsid w:val="00AF17BF"/>
    <w:rsid w:val="00B004AB"/>
    <w:rsid w:val="00B12BD9"/>
    <w:rsid w:val="00B40899"/>
    <w:rsid w:val="00B42E23"/>
    <w:rsid w:val="00B45F81"/>
    <w:rsid w:val="00B65FDC"/>
    <w:rsid w:val="00B72071"/>
    <w:rsid w:val="00B907B2"/>
    <w:rsid w:val="00BC6167"/>
    <w:rsid w:val="00BC7EF7"/>
    <w:rsid w:val="00BD71E7"/>
    <w:rsid w:val="00BE0A85"/>
    <w:rsid w:val="00BE7BBD"/>
    <w:rsid w:val="00BF184B"/>
    <w:rsid w:val="00C337F3"/>
    <w:rsid w:val="00C5022D"/>
    <w:rsid w:val="00C54DF7"/>
    <w:rsid w:val="00C64A36"/>
    <w:rsid w:val="00C71F9A"/>
    <w:rsid w:val="00C767A3"/>
    <w:rsid w:val="00C815E6"/>
    <w:rsid w:val="00CA2100"/>
    <w:rsid w:val="00CB261E"/>
    <w:rsid w:val="00CB2C00"/>
    <w:rsid w:val="00CB5093"/>
    <w:rsid w:val="00CB7FD4"/>
    <w:rsid w:val="00CC06F0"/>
    <w:rsid w:val="00CC3E41"/>
    <w:rsid w:val="00CD51AB"/>
    <w:rsid w:val="00CD6029"/>
    <w:rsid w:val="00CE3F14"/>
    <w:rsid w:val="00CE71B1"/>
    <w:rsid w:val="00CE723A"/>
    <w:rsid w:val="00D16078"/>
    <w:rsid w:val="00D26CF5"/>
    <w:rsid w:val="00D33583"/>
    <w:rsid w:val="00D34086"/>
    <w:rsid w:val="00D519B2"/>
    <w:rsid w:val="00D532A5"/>
    <w:rsid w:val="00D5578C"/>
    <w:rsid w:val="00D6326B"/>
    <w:rsid w:val="00D658E9"/>
    <w:rsid w:val="00D66A66"/>
    <w:rsid w:val="00D866F8"/>
    <w:rsid w:val="00DE2CAA"/>
    <w:rsid w:val="00DF23E0"/>
    <w:rsid w:val="00DF38F6"/>
    <w:rsid w:val="00DF605A"/>
    <w:rsid w:val="00E07B94"/>
    <w:rsid w:val="00E11C86"/>
    <w:rsid w:val="00E2651D"/>
    <w:rsid w:val="00E26900"/>
    <w:rsid w:val="00E40B38"/>
    <w:rsid w:val="00E67808"/>
    <w:rsid w:val="00E719E8"/>
    <w:rsid w:val="00E80984"/>
    <w:rsid w:val="00E849A9"/>
    <w:rsid w:val="00E9003E"/>
    <w:rsid w:val="00E939CF"/>
    <w:rsid w:val="00E954F5"/>
    <w:rsid w:val="00EA459C"/>
    <w:rsid w:val="00EB559E"/>
    <w:rsid w:val="00EE1C28"/>
    <w:rsid w:val="00EE2E54"/>
    <w:rsid w:val="00EF48C0"/>
    <w:rsid w:val="00EF7D7D"/>
    <w:rsid w:val="00F1493E"/>
    <w:rsid w:val="00F205E3"/>
    <w:rsid w:val="00F21C1A"/>
    <w:rsid w:val="00F316B9"/>
    <w:rsid w:val="00F40E4F"/>
    <w:rsid w:val="00F42E43"/>
    <w:rsid w:val="00F52276"/>
    <w:rsid w:val="00F61260"/>
    <w:rsid w:val="00F6680B"/>
    <w:rsid w:val="00F70D27"/>
    <w:rsid w:val="00F71245"/>
    <w:rsid w:val="00F83DE5"/>
    <w:rsid w:val="00FA1E3A"/>
    <w:rsid w:val="00FA3B52"/>
    <w:rsid w:val="00FA61CC"/>
    <w:rsid w:val="00FB0CBE"/>
    <w:rsid w:val="00FB2D1B"/>
    <w:rsid w:val="00FC005D"/>
    <w:rsid w:val="00FC37F1"/>
    <w:rsid w:val="00FC7EDC"/>
    <w:rsid w:val="00FF0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48E2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49CE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64244"/>
    <w:pPr>
      <w:keepNext/>
      <w:keepLines/>
      <w:numPr>
        <w:numId w:val="1"/>
      </w:numPr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4244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64244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color w:val="548DD4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64244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64244"/>
    <w:pPr>
      <w:numPr>
        <w:ilvl w:val="4"/>
        <w:numId w:val="1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64244"/>
    <w:pPr>
      <w:numPr>
        <w:ilvl w:val="5"/>
        <w:numId w:val="1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64244"/>
    <w:pPr>
      <w:numPr>
        <w:ilvl w:val="6"/>
        <w:numId w:val="1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64244"/>
    <w:pPr>
      <w:numPr>
        <w:ilvl w:val="7"/>
        <w:numId w:val="1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64244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6424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6424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64244"/>
    <w:rPr>
      <w:rFonts w:ascii="Cambria" w:eastAsia="Times New Roman" w:hAnsi="Cambria" w:cs="Times New Roman"/>
      <w:b/>
      <w:bCs/>
      <w:color w:val="548DD4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76424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76424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rsid w:val="00764244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rsid w:val="00764244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rsid w:val="0076424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764244"/>
    <w:rPr>
      <w:rFonts w:ascii="Cambria" w:eastAsia="Times New Roman" w:hAnsi="Cambria" w:cs="Times New Roman"/>
    </w:rPr>
  </w:style>
  <w:style w:type="paragraph" w:styleId="Odstavecseseznamem">
    <w:name w:val="List Paragraph"/>
    <w:basedOn w:val="Normln"/>
    <w:uiPriority w:val="34"/>
    <w:qFormat/>
    <w:rsid w:val="00764244"/>
    <w:pPr>
      <w:widowControl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tyle26">
    <w:name w:val="Style26"/>
    <w:basedOn w:val="Normln"/>
    <w:uiPriority w:val="99"/>
    <w:rsid w:val="00764244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FontStyle314">
    <w:name w:val="Font Style314"/>
    <w:uiPriority w:val="99"/>
    <w:rsid w:val="00764244"/>
    <w:rPr>
      <w:rFonts w:ascii="Calibri" w:hAnsi="Calibri"/>
      <w:color w:val="000000"/>
      <w:sz w:val="18"/>
    </w:rPr>
  </w:style>
  <w:style w:type="paragraph" w:styleId="Zhlav">
    <w:name w:val="header"/>
    <w:basedOn w:val="Normln"/>
    <w:link w:val="ZhlavChar"/>
    <w:uiPriority w:val="99"/>
    <w:unhideWhenUsed/>
    <w:rsid w:val="00764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244"/>
  </w:style>
  <w:style w:type="paragraph" w:styleId="Zpat">
    <w:name w:val="footer"/>
    <w:basedOn w:val="Normln"/>
    <w:link w:val="ZpatChar"/>
    <w:uiPriority w:val="99"/>
    <w:unhideWhenUsed/>
    <w:rsid w:val="00764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244"/>
  </w:style>
  <w:style w:type="paragraph" w:customStyle="1" w:styleId="Normln-Psmeno">
    <w:name w:val="Normální - Písmeno"/>
    <w:basedOn w:val="Normln"/>
    <w:uiPriority w:val="99"/>
    <w:rsid w:val="00764244"/>
    <w:pPr>
      <w:spacing w:after="120" w:line="240" w:lineRule="auto"/>
      <w:jc w:val="both"/>
    </w:pPr>
    <w:rPr>
      <w:rFonts w:ascii="Calibri" w:eastAsia="MS ??" w:hAnsi="Calibri" w:cs="Calibri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764244"/>
    <w:pPr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en-US"/>
    </w:rPr>
  </w:style>
  <w:style w:type="paragraph" w:styleId="Obsah2">
    <w:name w:val="toc 2"/>
    <w:basedOn w:val="Normln"/>
    <w:next w:val="Normln"/>
    <w:autoRedefine/>
    <w:uiPriority w:val="39"/>
    <w:unhideWhenUsed/>
    <w:rsid w:val="00764244"/>
    <w:pPr>
      <w:spacing w:after="100" w:line="259" w:lineRule="auto"/>
      <w:ind w:left="220"/>
    </w:pPr>
    <w:rPr>
      <w:rFonts w:eastAsiaTheme="minorEastAsia" w:cs="Times New Roman"/>
      <w:lang w:val="en-US"/>
    </w:rPr>
  </w:style>
  <w:style w:type="paragraph" w:styleId="Obsah1">
    <w:name w:val="toc 1"/>
    <w:basedOn w:val="Normln"/>
    <w:next w:val="Normln"/>
    <w:autoRedefine/>
    <w:uiPriority w:val="39"/>
    <w:unhideWhenUsed/>
    <w:rsid w:val="00764244"/>
    <w:pPr>
      <w:spacing w:after="100" w:line="259" w:lineRule="auto"/>
    </w:pPr>
    <w:rPr>
      <w:rFonts w:eastAsiaTheme="minorEastAsia" w:cs="Times New Roman"/>
      <w:lang w:val="en-US"/>
    </w:rPr>
  </w:style>
  <w:style w:type="paragraph" w:styleId="Obsah3">
    <w:name w:val="toc 3"/>
    <w:basedOn w:val="Normln"/>
    <w:next w:val="Normln"/>
    <w:autoRedefine/>
    <w:uiPriority w:val="39"/>
    <w:unhideWhenUsed/>
    <w:rsid w:val="00764244"/>
    <w:pPr>
      <w:spacing w:after="100" w:line="259" w:lineRule="auto"/>
      <w:ind w:left="440"/>
    </w:pPr>
    <w:rPr>
      <w:rFonts w:eastAsiaTheme="minorEastAsia" w:cs="Times New Roman"/>
      <w:lang w:val="en-US"/>
    </w:rPr>
  </w:style>
  <w:style w:type="character" w:styleId="Hypertextovodkaz">
    <w:name w:val="Hyperlink"/>
    <w:basedOn w:val="Standardnpsmoodstavce"/>
    <w:uiPriority w:val="99"/>
    <w:unhideWhenUsed/>
    <w:rsid w:val="00764244"/>
    <w:rPr>
      <w:color w:val="0563C1" w:themeColor="hyperlink"/>
      <w:u w:val="single"/>
    </w:rPr>
  </w:style>
  <w:style w:type="paragraph" w:styleId="Bezmezer">
    <w:name w:val="No Spacing"/>
    <w:link w:val="BezmezerChar"/>
    <w:uiPriority w:val="1"/>
    <w:qFormat/>
    <w:rsid w:val="00764244"/>
    <w:pPr>
      <w:spacing w:after="0" w:line="240" w:lineRule="auto"/>
    </w:pPr>
    <w:rPr>
      <w:rFonts w:eastAsiaTheme="minorEastAsia"/>
      <w:lang w:val="en-US"/>
    </w:rPr>
  </w:style>
  <w:style w:type="character" w:customStyle="1" w:styleId="BezmezerChar">
    <w:name w:val="Bez mezer Char"/>
    <w:basedOn w:val="Standardnpsmoodstavce"/>
    <w:link w:val="Bezmezer"/>
    <w:uiPriority w:val="1"/>
    <w:rsid w:val="00764244"/>
    <w:rPr>
      <w:rFonts w:eastAsiaTheme="minorEastAsia"/>
      <w:lang w:val="en-US"/>
    </w:rPr>
  </w:style>
  <w:style w:type="character" w:customStyle="1" w:styleId="4DNormlnChar">
    <w:name w:val="4D Normální Char"/>
    <w:basedOn w:val="Standardnpsmoodstavce"/>
    <w:link w:val="4DNormln"/>
    <w:locked/>
    <w:rsid w:val="00764244"/>
    <w:rPr>
      <w:rFonts w:ascii="Arial" w:hAnsi="Arial" w:cs="Arial"/>
    </w:rPr>
  </w:style>
  <w:style w:type="paragraph" w:customStyle="1" w:styleId="4DNormln">
    <w:name w:val="4D Normální"/>
    <w:basedOn w:val="Normln"/>
    <w:link w:val="4DNormlnChar"/>
    <w:rsid w:val="00764244"/>
    <w:pPr>
      <w:spacing w:after="0" w:line="240" w:lineRule="auto"/>
    </w:pPr>
    <w:rPr>
      <w:rFonts w:ascii="Arial" w:hAnsi="Arial" w:cs="Arial"/>
    </w:rPr>
  </w:style>
  <w:style w:type="paragraph" w:customStyle="1" w:styleId="Default">
    <w:name w:val="Default"/>
    <w:rsid w:val="007642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leGrid">
    <w:name w:val="TableGrid"/>
    <w:rsid w:val="00764244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7642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64244"/>
    <w:pPr>
      <w:spacing w:after="160"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6424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42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424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42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4244"/>
    <w:rPr>
      <w:rFonts w:ascii="Segoe UI" w:hAnsi="Segoe UI" w:cs="Segoe UI"/>
      <w:sz w:val="18"/>
      <w:szCs w:val="18"/>
    </w:rPr>
  </w:style>
  <w:style w:type="paragraph" w:customStyle="1" w:styleId="Normlntext">
    <w:name w:val="Normální text"/>
    <w:link w:val="NormlntextChar"/>
    <w:qFormat/>
    <w:rsid w:val="00764244"/>
    <w:pPr>
      <w:spacing w:before="120" w:after="0" w:line="240" w:lineRule="auto"/>
    </w:pPr>
    <w:rPr>
      <w:rFonts w:ascii="Arial" w:eastAsia="SimSun" w:hAnsi="Arial" w:cs="Times New Roman"/>
      <w:szCs w:val="20"/>
    </w:rPr>
  </w:style>
  <w:style w:type="character" w:customStyle="1" w:styleId="NormlntextChar">
    <w:name w:val="Normální text Char"/>
    <w:link w:val="Normlntext"/>
    <w:rsid w:val="00764244"/>
    <w:rPr>
      <w:rFonts w:ascii="Arial" w:eastAsia="SimSun" w:hAnsi="Arial" w:cs="Times New Roman"/>
      <w:szCs w:val="20"/>
    </w:rPr>
  </w:style>
  <w:style w:type="table" w:customStyle="1" w:styleId="Tablenormal">
    <w:name w:val="Table normal"/>
    <w:basedOn w:val="Normlntabulka"/>
    <w:rsid w:val="00764244"/>
    <w:pPr>
      <w:spacing w:after="0" w:line="240" w:lineRule="auto"/>
    </w:pPr>
    <w:rPr>
      <w:rFonts w:ascii="Arial" w:eastAsia="SimSun" w:hAnsi="Arial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Odd">
    <w:name w:val="Footer Odd"/>
    <w:basedOn w:val="Normln"/>
    <w:qFormat/>
    <w:rsid w:val="00764244"/>
    <w:pPr>
      <w:pBdr>
        <w:top w:val="single" w:sz="4" w:space="1" w:color="5B9BD5" w:themeColor="accent1"/>
      </w:pBdr>
      <w:spacing w:after="180" w:line="264" w:lineRule="auto"/>
      <w:jc w:val="right"/>
    </w:pPr>
    <w:rPr>
      <w:rFonts w:eastAsiaTheme="minorEastAsia"/>
      <w:color w:val="44546A" w:themeColor="text2"/>
      <w:sz w:val="20"/>
      <w:szCs w:val="23"/>
      <w:lang w:eastAsia="ja-JP"/>
    </w:rPr>
  </w:style>
  <w:style w:type="table" w:customStyle="1" w:styleId="Tabulkasmkou4zvraznn51">
    <w:name w:val="Tabulka s mřížkou 4 – zvýraznění 51"/>
    <w:basedOn w:val="Normlntabulka"/>
    <w:uiPriority w:val="49"/>
    <w:rsid w:val="00344A6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Revize">
    <w:name w:val="Revision"/>
    <w:hidden/>
    <w:uiPriority w:val="99"/>
    <w:semiHidden/>
    <w:rsid w:val="00C337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1739</Words>
  <Characters>10264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2023-11-23T14:36:00Z</dcterms:created>
  <dcterms:modified xsi:type="dcterms:W3CDTF">2023-11-23T14:36:00Z</dcterms:modified>
</cp:coreProperties>
</file>